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3DC" w:rsidRPr="00D82F48" w:rsidRDefault="00BD53DC" w:rsidP="00BD53DC">
      <w:pPr>
        <w:spacing w:line="276" w:lineRule="auto"/>
        <w:ind w:left="4678"/>
        <w:rPr>
          <w:sz w:val="28"/>
          <w:szCs w:val="28"/>
        </w:rPr>
      </w:pPr>
      <w:r w:rsidRPr="00D82F48">
        <w:rPr>
          <w:b/>
          <w:sz w:val="28"/>
          <w:szCs w:val="28"/>
        </w:rPr>
        <w:t>Утверждаю:</w:t>
      </w:r>
    </w:p>
    <w:p w:rsidR="00BD53DC" w:rsidRPr="00D82F48" w:rsidRDefault="00CF2A82" w:rsidP="00CF2A82">
      <w:pPr>
        <w:ind w:left="4678"/>
        <w:rPr>
          <w:sz w:val="28"/>
          <w:szCs w:val="28"/>
        </w:rPr>
      </w:pPr>
      <w:r w:rsidRPr="00CF2A82">
        <w:rPr>
          <w:sz w:val="28"/>
          <w:szCs w:val="28"/>
        </w:rPr>
        <w:t>Первый заместитель директора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главный инженер</w:t>
      </w:r>
      <w:r w:rsidR="00BD53DC" w:rsidRPr="00D82F48">
        <w:rPr>
          <w:sz w:val="28"/>
          <w:szCs w:val="28"/>
        </w:rPr>
        <w:t xml:space="preserve"> филиала</w:t>
      </w:r>
      <w:r>
        <w:rPr>
          <w:sz w:val="28"/>
          <w:szCs w:val="28"/>
        </w:rPr>
        <w:t xml:space="preserve"> П</w:t>
      </w:r>
      <w:r w:rsidR="00BD53DC" w:rsidRPr="00D82F48">
        <w:rPr>
          <w:sz w:val="28"/>
          <w:szCs w:val="28"/>
        </w:rPr>
        <w:t xml:space="preserve">АО «МРСК Центра» - «Орелэнерго» </w:t>
      </w:r>
    </w:p>
    <w:p w:rsidR="00BD53DC" w:rsidRPr="00D82F48" w:rsidRDefault="00BD53DC" w:rsidP="00BD53DC">
      <w:pPr>
        <w:ind w:left="4678"/>
        <w:rPr>
          <w:sz w:val="28"/>
          <w:szCs w:val="28"/>
        </w:rPr>
      </w:pPr>
      <w:r>
        <w:rPr>
          <w:sz w:val="28"/>
          <w:szCs w:val="28"/>
        </w:rPr>
        <w:t>_____________________</w:t>
      </w:r>
      <w:r w:rsidRPr="00D82F48">
        <w:rPr>
          <w:sz w:val="28"/>
          <w:szCs w:val="28"/>
        </w:rPr>
        <w:t xml:space="preserve"> Колубанов И.В.</w:t>
      </w:r>
    </w:p>
    <w:p w:rsidR="00EF244B" w:rsidRPr="00EB40C8" w:rsidRDefault="00BD53DC" w:rsidP="00BD53DC">
      <w:pPr>
        <w:spacing w:line="276" w:lineRule="auto"/>
        <w:ind w:left="3970" w:right="-2" w:firstLine="708"/>
        <w:rPr>
          <w:caps/>
          <w:sz w:val="26"/>
          <w:szCs w:val="26"/>
        </w:rPr>
      </w:pPr>
      <w:r w:rsidRPr="00D82F48">
        <w:rPr>
          <w:sz w:val="28"/>
          <w:szCs w:val="28"/>
        </w:rPr>
        <w:t>“_____” _____________________ 201</w:t>
      </w:r>
      <w:r w:rsidR="00CF2A82">
        <w:rPr>
          <w:sz w:val="28"/>
          <w:szCs w:val="28"/>
        </w:rPr>
        <w:t>6</w:t>
      </w:r>
      <w:r w:rsidRPr="00D82F48">
        <w:rPr>
          <w:sz w:val="28"/>
          <w:szCs w:val="28"/>
        </w:rPr>
        <w:t xml:space="preserve"> г.</w:t>
      </w:r>
    </w:p>
    <w:p w:rsidR="00647228" w:rsidRPr="00364DE9" w:rsidRDefault="00647228" w:rsidP="005778E5">
      <w:pPr>
        <w:pStyle w:val="20"/>
        <w:spacing w:line="276" w:lineRule="auto"/>
        <w:ind w:left="5103"/>
        <w:jc w:val="both"/>
        <w:rPr>
          <w:caps/>
          <w:szCs w:val="24"/>
        </w:rPr>
      </w:pPr>
    </w:p>
    <w:p w:rsidR="00915176" w:rsidRPr="00364DE9" w:rsidRDefault="00915176" w:rsidP="005778E5">
      <w:pPr>
        <w:pStyle w:val="20"/>
        <w:spacing w:line="276" w:lineRule="auto"/>
        <w:rPr>
          <w:szCs w:val="24"/>
        </w:rPr>
      </w:pPr>
    </w:p>
    <w:p w:rsidR="00647228" w:rsidRPr="00364DE9" w:rsidRDefault="00647228" w:rsidP="004B18B4">
      <w:pPr>
        <w:spacing w:line="276" w:lineRule="auto"/>
        <w:rPr>
          <w:sz w:val="24"/>
          <w:szCs w:val="24"/>
        </w:rPr>
      </w:pPr>
    </w:p>
    <w:p w:rsidR="00915176" w:rsidRPr="00364DE9" w:rsidRDefault="001B0758" w:rsidP="00BD53DC">
      <w:pPr>
        <w:pStyle w:val="2"/>
        <w:numPr>
          <w:ilvl w:val="0"/>
          <w:numId w:val="0"/>
          <w:ins w:id="0" w:author="Kozlov_E" w:date="2005-05-24T16:56:00Z"/>
        </w:numPr>
        <w:rPr>
          <w:sz w:val="24"/>
          <w:szCs w:val="24"/>
        </w:rPr>
      </w:pPr>
      <w:r w:rsidRPr="00364DE9">
        <w:rPr>
          <w:sz w:val="24"/>
          <w:szCs w:val="24"/>
        </w:rPr>
        <w:t>ТЕХНИЧЕСКОЕ ЗАДАНИЕ</w:t>
      </w:r>
      <w:r w:rsidR="00E409ED">
        <w:rPr>
          <w:sz w:val="24"/>
          <w:szCs w:val="24"/>
        </w:rPr>
        <w:t xml:space="preserve"> № </w:t>
      </w:r>
      <w:r w:rsidR="00143685" w:rsidRPr="00143685">
        <w:rPr>
          <w:sz w:val="24"/>
          <w:szCs w:val="24"/>
        </w:rPr>
        <w:t>7</w:t>
      </w:r>
      <w:r w:rsidR="00E409ED">
        <w:rPr>
          <w:sz w:val="24"/>
          <w:szCs w:val="24"/>
        </w:rPr>
        <w:t xml:space="preserve"> от </w:t>
      </w:r>
      <w:r w:rsidR="005075D0">
        <w:rPr>
          <w:sz w:val="24"/>
          <w:szCs w:val="24"/>
        </w:rPr>
        <w:t>10</w:t>
      </w:r>
      <w:r w:rsidR="00E409ED">
        <w:rPr>
          <w:sz w:val="24"/>
          <w:szCs w:val="24"/>
        </w:rPr>
        <w:t>.0</w:t>
      </w:r>
      <w:r w:rsidR="005075D0">
        <w:rPr>
          <w:sz w:val="24"/>
          <w:szCs w:val="24"/>
        </w:rPr>
        <w:t>2</w:t>
      </w:r>
      <w:r w:rsidR="00E409ED">
        <w:rPr>
          <w:sz w:val="24"/>
          <w:szCs w:val="24"/>
        </w:rPr>
        <w:t>.201</w:t>
      </w:r>
      <w:r w:rsidR="00CF2A82">
        <w:rPr>
          <w:sz w:val="24"/>
          <w:szCs w:val="24"/>
        </w:rPr>
        <w:t>6</w:t>
      </w:r>
      <w:r w:rsidR="00E409ED">
        <w:rPr>
          <w:sz w:val="24"/>
          <w:szCs w:val="24"/>
        </w:rPr>
        <w:t xml:space="preserve"> г</w:t>
      </w:r>
    </w:p>
    <w:p w:rsidR="00E17499" w:rsidRPr="00BD53DC" w:rsidRDefault="00E17499" w:rsidP="00E17499">
      <w:pPr>
        <w:jc w:val="center"/>
        <w:rPr>
          <w:sz w:val="28"/>
          <w:szCs w:val="28"/>
        </w:rPr>
      </w:pPr>
      <w:r w:rsidRPr="00BD53DC">
        <w:rPr>
          <w:sz w:val="28"/>
          <w:szCs w:val="28"/>
        </w:rPr>
        <w:t xml:space="preserve">на проведение конкурса по выбору подрядчика </w:t>
      </w:r>
    </w:p>
    <w:p w:rsidR="00E17499" w:rsidRPr="00364DE9" w:rsidRDefault="00E17499" w:rsidP="00E17499">
      <w:pPr>
        <w:pStyle w:val="a3"/>
        <w:ind w:left="0" w:firstLine="0"/>
        <w:rPr>
          <w:sz w:val="24"/>
          <w:szCs w:val="24"/>
        </w:rPr>
      </w:pPr>
      <w:r w:rsidRPr="00BD53DC">
        <w:rPr>
          <w:szCs w:val="28"/>
        </w:rPr>
        <w:t xml:space="preserve">на проектирование </w:t>
      </w:r>
      <w:r w:rsidR="00A90526">
        <w:rPr>
          <w:szCs w:val="28"/>
        </w:rPr>
        <w:t>реконструкции</w:t>
      </w:r>
      <w:r w:rsidR="007D678D" w:rsidRPr="007D678D">
        <w:rPr>
          <w:szCs w:val="28"/>
        </w:rPr>
        <w:t xml:space="preserve"> </w:t>
      </w:r>
      <w:r w:rsidR="007D678D">
        <w:rPr>
          <w:szCs w:val="28"/>
        </w:rPr>
        <w:t>инженерно-технических средств защиты</w:t>
      </w:r>
      <w:r w:rsidR="00A90526" w:rsidRPr="00A90526">
        <w:rPr>
          <w:szCs w:val="28"/>
        </w:rPr>
        <w:t xml:space="preserve"> </w:t>
      </w:r>
      <w:r w:rsidR="007D678D">
        <w:rPr>
          <w:szCs w:val="28"/>
        </w:rPr>
        <w:t xml:space="preserve">(далее по тексту </w:t>
      </w:r>
      <w:r w:rsidR="00A90526" w:rsidRPr="00A90526">
        <w:rPr>
          <w:szCs w:val="28"/>
        </w:rPr>
        <w:t>ИТСЗ</w:t>
      </w:r>
      <w:r w:rsidR="007D678D">
        <w:rPr>
          <w:szCs w:val="28"/>
        </w:rPr>
        <w:t>)</w:t>
      </w:r>
      <w:r w:rsidR="00A90526" w:rsidRPr="00A90526">
        <w:rPr>
          <w:szCs w:val="28"/>
        </w:rPr>
        <w:t xml:space="preserve"> ПС 110 </w:t>
      </w:r>
      <w:proofErr w:type="spellStart"/>
      <w:r w:rsidR="00A90526" w:rsidRPr="00A90526">
        <w:rPr>
          <w:szCs w:val="28"/>
        </w:rPr>
        <w:t>кВ</w:t>
      </w:r>
      <w:proofErr w:type="spellEnd"/>
      <w:r w:rsidR="00A90526" w:rsidRPr="00A90526">
        <w:rPr>
          <w:szCs w:val="28"/>
        </w:rPr>
        <w:t xml:space="preserve"> «</w:t>
      </w:r>
      <w:proofErr w:type="spellStart"/>
      <w:r w:rsidR="00416807" w:rsidRPr="00416807">
        <w:rPr>
          <w:szCs w:val="28"/>
        </w:rPr>
        <w:t>Кромская</w:t>
      </w:r>
      <w:proofErr w:type="spellEnd"/>
      <w:r w:rsidR="00A90526" w:rsidRPr="00A90526">
        <w:rPr>
          <w:szCs w:val="28"/>
        </w:rPr>
        <w:t>»</w:t>
      </w:r>
      <w:r w:rsidRPr="00364DE9">
        <w:rPr>
          <w:sz w:val="24"/>
          <w:szCs w:val="24"/>
        </w:rPr>
        <w:t xml:space="preserve"> </w:t>
      </w:r>
    </w:p>
    <w:p w:rsidR="00E17499" w:rsidRPr="00364DE9" w:rsidRDefault="00E17499" w:rsidP="00E17499">
      <w:pPr>
        <w:pStyle w:val="a3"/>
        <w:spacing w:line="276" w:lineRule="auto"/>
        <w:ind w:left="0" w:firstLine="0"/>
        <w:rPr>
          <w:sz w:val="24"/>
          <w:szCs w:val="24"/>
        </w:rPr>
      </w:pP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1134"/>
        </w:tabs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b/>
          <w:szCs w:val="28"/>
        </w:rPr>
        <w:t>Общие положения.</w:t>
      </w:r>
    </w:p>
    <w:p w:rsidR="00E17499" w:rsidRPr="00866DA6" w:rsidRDefault="00E17499" w:rsidP="00E17499">
      <w:pPr>
        <w:pStyle w:val="a3"/>
        <w:spacing w:line="264" w:lineRule="auto"/>
        <w:ind w:left="709" w:firstLine="0"/>
        <w:jc w:val="both"/>
        <w:rPr>
          <w:b/>
          <w:szCs w:val="28"/>
        </w:rPr>
      </w:pPr>
    </w:p>
    <w:p w:rsidR="00D52133" w:rsidRDefault="00E17499" w:rsidP="00D52133">
      <w:pPr>
        <w:pStyle w:val="a3"/>
        <w:ind w:left="0" w:firstLine="709"/>
        <w:jc w:val="both"/>
        <w:rPr>
          <w:szCs w:val="28"/>
        </w:rPr>
      </w:pPr>
      <w:r w:rsidRPr="00866DA6">
        <w:rPr>
          <w:szCs w:val="28"/>
        </w:rPr>
        <w:t xml:space="preserve">1.1. Выполнить проект </w:t>
      </w:r>
      <w:r w:rsidR="005075D0" w:rsidRPr="005075D0">
        <w:rPr>
          <w:szCs w:val="28"/>
        </w:rPr>
        <w:t>предусматрива</w:t>
      </w:r>
      <w:r w:rsidR="005075D0">
        <w:rPr>
          <w:szCs w:val="28"/>
        </w:rPr>
        <w:t>ющий</w:t>
      </w:r>
      <w:r w:rsidR="005075D0" w:rsidRPr="005075D0">
        <w:rPr>
          <w:szCs w:val="28"/>
        </w:rPr>
        <w:t xml:space="preserve"> усиление антитеррористической защищенности ПС 110 </w:t>
      </w:r>
      <w:proofErr w:type="spellStart"/>
      <w:r w:rsidR="005075D0" w:rsidRPr="005075D0">
        <w:rPr>
          <w:szCs w:val="28"/>
        </w:rPr>
        <w:t>кВ</w:t>
      </w:r>
      <w:proofErr w:type="spellEnd"/>
      <w:r w:rsidR="005075D0" w:rsidRPr="005075D0">
        <w:rPr>
          <w:szCs w:val="28"/>
        </w:rPr>
        <w:t xml:space="preserve"> </w:t>
      </w:r>
      <w:r w:rsidR="00821C61" w:rsidRPr="00821C61">
        <w:rPr>
          <w:szCs w:val="28"/>
        </w:rPr>
        <w:t>«</w:t>
      </w:r>
      <w:proofErr w:type="spellStart"/>
      <w:r w:rsidR="00416807" w:rsidRPr="00416807">
        <w:rPr>
          <w:szCs w:val="28"/>
        </w:rPr>
        <w:t>Кромская</w:t>
      </w:r>
      <w:proofErr w:type="spellEnd"/>
      <w:r w:rsidR="00821C61" w:rsidRPr="00821C61">
        <w:rPr>
          <w:szCs w:val="28"/>
        </w:rPr>
        <w:t>»</w:t>
      </w:r>
      <w:r w:rsidR="00842E6F">
        <w:rPr>
          <w:szCs w:val="28"/>
        </w:rPr>
        <w:t xml:space="preserve"> (</w:t>
      </w:r>
      <w:r w:rsidR="00416807" w:rsidRPr="00416807">
        <w:rPr>
          <w:szCs w:val="28"/>
        </w:rPr>
        <w:t xml:space="preserve">Орловская обл., </w:t>
      </w:r>
      <w:proofErr w:type="spellStart"/>
      <w:r w:rsidR="00416807" w:rsidRPr="00416807">
        <w:rPr>
          <w:szCs w:val="28"/>
        </w:rPr>
        <w:t>Кромской</w:t>
      </w:r>
      <w:proofErr w:type="spellEnd"/>
      <w:r w:rsidR="00416807" w:rsidRPr="00416807">
        <w:rPr>
          <w:szCs w:val="28"/>
        </w:rPr>
        <w:t xml:space="preserve"> р-н, г. Кромы, пер. Козина, 21</w:t>
      </w:r>
      <w:r w:rsidR="00842E6F">
        <w:rPr>
          <w:szCs w:val="28"/>
        </w:rPr>
        <w:t>)</w:t>
      </w:r>
      <w:r w:rsidR="005075D0" w:rsidRPr="005075D0">
        <w:rPr>
          <w:szCs w:val="28"/>
        </w:rPr>
        <w:t xml:space="preserve"> путем </w:t>
      </w:r>
      <w:r w:rsidR="00821C61" w:rsidRPr="00821C61">
        <w:rPr>
          <w:szCs w:val="28"/>
        </w:rPr>
        <w:t>реконструкции ИТСЗ</w:t>
      </w:r>
      <w:r w:rsidR="00D52133">
        <w:rPr>
          <w:szCs w:val="28"/>
        </w:rPr>
        <w:t>.</w:t>
      </w:r>
      <w:r>
        <w:rPr>
          <w:szCs w:val="28"/>
        </w:rPr>
        <w:t xml:space="preserve"> </w:t>
      </w:r>
      <w:bookmarkStart w:id="1" w:name="_GoBack"/>
      <w:bookmarkEnd w:id="1"/>
    </w:p>
    <w:p w:rsidR="00E17499" w:rsidRPr="00DF53D9" w:rsidRDefault="00E17499" w:rsidP="00D52133">
      <w:pPr>
        <w:pStyle w:val="a3"/>
        <w:ind w:left="0" w:firstLine="709"/>
        <w:jc w:val="both"/>
        <w:rPr>
          <w:szCs w:val="28"/>
        </w:rPr>
      </w:pPr>
      <w:r w:rsidRPr="00DF53D9">
        <w:rPr>
          <w:szCs w:val="28"/>
        </w:rPr>
        <w:t>1.2.</w:t>
      </w:r>
      <w:r w:rsidRPr="00DF53D9">
        <w:rPr>
          <w:szCs w:val="28"/>
        </w:rPr>
        <w:tab/>
        <w:t>Выполнить со</w:t>
      </w:r>
      <w:r>
        <w:rPr>
          <w:szCs w:val="28"/>
        </w:rPr>
        <w:t>гласование проекта с Заказчиком</w:t>
      </w:r>
      <w:r w:rsidRPr="00DF53D9">
        <w:rPr>
          <w:szCs w:val="28"/>
        </w:rPr>
        <w:t>.</w:t>
      </w:r>
    </w:p>
    <w:p w:rsidR="00E17499" w:rsidRPr="00866DA6" w:rsidRDefault="00E17499" w:rsidP="00E17499">
      <w:pPr>
        <w:pStyle w:val="a3"/>
        <w:tabs>
          <w:tab w:val="left" w:pos="1134"/>
        </w:tabs>
        <w:spacing w:before="120" w:line="264" w:lineRule="auto"/>
        <w:ind w:left="0" w:firstLine="709"/>
        <w:jc w:val="both"/>
        <w:rPr>
          <w:szCs w:val="28"/>
        </w:rPr>
      </w:pPr>
      <w:r w:rsidRPr="00DF53D9">
        <w:rPr>
          <w:szCs w:val="28"/>
        </w:rPr>
        <w:t>1.3.</w:t>
      </w:r>
      <w:r w:rsidRPr="00DF53D9">
        <w:rPr>
          <w:szCs w:val="28"/>
        </w:rPr>
        <w:tab/>
      </w:r>
      <w:r>
        <w:rPr>
          <w:szCs w:val="28"/>
        </w:rPr>
        <w:t xml:space="preserve"> </w:t>
      </w:r>
      <w:r w:rsidRPr="00DF53D9">
        <w:rPr>
          <w:szCs w:val="28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DF53D9">
        <w:rPr>
          <w:szCs w:val="28"/>
        </w:rPr>
        <w:t>O</w:t>
      </w:r>
      <w:r>
        <w:rPr>
          <w:szCs w:val="28"/>
        </w:rPr>
        <w:t>ffic</w:t>
      </w:r>
      <w:proofErr w:type="gramStart"/>
      <w:r>
        <w:rPr>
          <w:szCs w:val="28"/>
        </w:rPr>
        <w:t>е</w:t>
      </w:r>
      <w:proofErr w:type="spellEnd"/>
      <w:proofErr w:type="gramEnd"/>
      <w:r>
        <w:rPr>
          <w:szCs w:val="28"/>
        </w:rPr>
        <w:t xml:space="preserve">, </w:t>
      </w:r>
      <w:proofErr w:type="spellStart"/>
      <w:r>
        <w:rPr>
          <w:szCs w:val="28"/>
        </w:rPr>
        <w:t>Acrobat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Reader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AutoCAD</w:t>
      </w:r>
      <w:proofErr w:type="spellEnd"/>
      <w:r w:rsidRPr="00DF53D9">
        <w:rPr>
          <w:szCs w:val="28"/>
        </w:rPr>
        <w:t>, а сметную документацию – в формате программы «Гранд-Смета».</w:t>
      </w: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993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b/>
          <w:szCs w:val="28"/>
        </w:rPr>
        <w:t>Обоснование для проектирования.</w:t>
      </w:r>
    </w:p>
    <w:p w:rsidR="00E17499" w:rsidRPr="00866DA6" w:rsidRDefault="00E17499" w:rsidP="00E17499">
      <w:pPr>
        <w:suppressAutoHyphens/>
        <w:spacing w:line="264" w:lineRule="auto"/>
        <w:ind w:firstLine="709"/>
        <w:jc w:val="both"/>
        <w:rPr>
          <w:sz w:val="28"/>
          <w:szCs w:val="28"/>
        </w:rPr>
      </w:pPr>
      <w:r w:rsidRPr="00866DA6">
        <w:rPr>
          <w:sz w:val="28"/>
          <w:szCs w:val="28"/>
        </w:rPr>
        <w:t xml:space="preserve">Инвестиционная программа филиала </w:t>
      </w:r>
      <w:r w:rsidR="00842E6F">
        <w:rPr>
          <w:sz w:val="28"/>
          <w:szCs w:val="28"/>
        </w:rPr>
        <w:t>П</w:t>
      </w:r>
      <w:r w:rsidRPr="00866DA6">
        <w:rPr>
          <w:sz w:val="28"/>
          <w:szCs w:val="28"/>
        </w:rPr>
        <w:t>АО «МРСК Центра» - «</w:t>
      </w:r>
      <w:r>
        <w:rPr>
          <w:sz w:val="28"/>
          <w:szCs w:val="28"/>
        </w:rPr>
        <w:t>Орелэнерго</w:t>
      </w:r>
      <w:r w:rsidRPr="00866DA6">
        <w:rPr>
          <w:sz w:val="28"/>
          <w:szCs w:val="28"/>
        </w:rPr>
        <w:t>».</w:t>
      </w: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993"/>
        </w:tabs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b/>
          <w:szCs w:val="28"/>
        </w:rPr>
        <w:t xml:space="preserve">Основные нормативно-технические документы (НТД), определяющие требования к проекту: 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постановление правительства Российской Федерации № 87 от 16 февраля 2008 г. «О составе разделов проектной документации и требованиях к их содержанию»; 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ПУЭ (действующее издание);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ПТЭ (действующее издание).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Руководящий документ «</w:t>
      </w:r>
      <w:proofErr w:type="gramStart"/>
      <w:r w:rsidRPr="00842E6F">
        <w:rPr>
          <w:sz w:val="28"/>
          <w:szCs w:val="28"/>
        </w:rPr>
        <w:t>Инженерно-техническая</w:t>
      </w:r>
      <w:proofErr w:type="gramEnd"/>
      <w:r w:rsidRPr="00842E6F">
        <w:rPr>
          <w:sz w:val="28"/>
          <w:szCs w:val="28"/>
        </w:rPr>
        <w:t xml:space="preserve"> </w:t>
      </w:r>
      <w:proofErr w:type="spellStart"/>
      <w:r w:rsidRPr="00842E6F">
        <w:rPr>
          <w:sz w:val="28"/>
          <w:szCs w:val="28"/>
        </w:rPr>
        <w:t>укрепленность</w:t>
      </w:r>
      <w:proofErr w:type="spellEnd"/>
      <w:r w:rsidRPr="00842E6F">
        <w:rPr>
          <w:sz w:val="28"/>
          <w:szCs w:val="28"/>
        </w:rPr>
        <w:t>. Технические средства охраны. Требования и нормы проектирования по защите объектов от преступных посягательств» РД-78.36.003-2002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12.1.019- 79 ССБТ. Электробезопасность. Общие требования и номенклатура видов защиты. 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12.1.030- 81 ССБТ. Электробезопасность. Защитное заземление, </w:t>
      </w:r>
      <w:proofErr w:type="spellStart"/>
      <w:r w:rsidRPr="00842E6F">
        <w:rPr>
          <w:sz w:val="28"/>
          <w:szCs w:val="28"/>
        </w:rPr>
        <w:t>зануление</w:t>
      </w:r>
      <w:proofErr w:type="spellEnd"/>
      <w:r w:rsidRPr="00842E6F">
        <w:rPr>
          <w:sz w:val="28"/>
          <w:szCs w:val="28"/>
        </w:rPr>
        <w:t>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lastRenderedPageBreak/>
        <w:t>ГОСТ 12.2.006 –87. Безопасность аппаратуры электронной сетевой и сходных с ней устройств, предназначенных для бытового и аналогичного применения. Общие требования и методы испытаний.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ГОСТ 12.2.032 –78 ССБТ. Изделия электротехнические. Общие требования безопасности.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РД 78.147-93 «Единые требования по технической </w:t>
      </w:r>
      <w:proofErr w:type="spellStart"/>
      <w:r w:rsidRPr="00842E6F">
        <w:rPr>
          <w:sz w:val="28"/>
          <w:szCs w:val="28"/>
        </w:rPr>
        <w:t>укрепленности</w:t>
      </w:r>
      <w:proofErr w:type="spellEnd"/>
      <w:r w:rsidRPr="00842E6F">
        <w:rPr>
          <w:sz w:val="28"/>
          <w:szCs w:val="28"/>
        </w:rPr>
        <w:t xml:space="preserve"> и оборудованию сигнализацией охраняемых объектов»;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РД 78.145-93 «Системы и комплексы охранной, пожарной и охранно-пожарной сигнализации. Правила производства и приемки работ»;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Пособие к РД 78.145-93;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</w:t>
      </w:r>
      <w:proofErr w:type="gramStart"/>
      <w:r w:rsidRPr="00842E6F">
        <w:rPr>
          <w:sz w:val="28"/>
          <w:szCs w:val="28"/>
        </w:rPr>
        <w:t>Р</w:t>
      </w:r>
      <w:proofErr w:type="gramEnd"/>
      <w:r w:rsidRPr="00842E6F">
        <w:rPr>
          <w:sz w:val="28"/>
          <w:szCs w:val="28"/>
        </w:rPr>
        <w:t xml:space="preserve"> 50775-95. Системы тревожной сигнализации. Общие положения.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</w:t>
      </w:r>
      <w:proofErr w:type="gramStart"/>
      <w:r w:rsidRPr="00842E6F">
        <w:rPr>
          <w:sz w:val="28"/>
          <w:szCs w:val="28"/>
        </w:rPr>
        <w:t>Р</w:t>
      </w:r>
      <w:proofErr w:type="gramEnd"/>
      <w:r w:rsidRPr="00842E6F">
        <w:rPr>
          <w:sz w:val="28"/>
          <w:szCs w:val="28"/>
        </w:rPr>
        <w:t xml:space="preserve"> 50776-95. Системы тревожной сигнализации. Часть 1. Общие требования. Раздел 4. Руководство по проектированию, монтажу и техническому обслуживанию.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50776-95. Системы тревожной сигнализации. Часть 2. Требования к системам охранной сигнализации. Раздел 2. Требования к </w:t>
      </w:r>
      <w:proofErr w:type="spellStart"/>
      <w:r w:rsidRPr="00842E6F">
        <w:rPr>
          <w:sz w:val="28"/>
          <w:szCs w:val="28"/>
        </w:rPr>
        <w:t>извещателям</w:t>
      </w:r>
      <w:proofErr w:type="spellEnd"/>
      <w:r w:rsidRPr="00842E6F">
        <w:rPr>
          <w:sz w:val="28"/>
          <w:szCs w:val="28"/>
        </w:rPr>
        <w:t>. Общие положения.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ГОСТ 27990-88. Средства охранной, пожарной и охранно-пожарной сигнализации. Часть 1, раздел 4. Руководство по проектированию, монтажу и техническому обслуживанию.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РД 78.143-92. Системы и комплексы охранной сигнализации. Элементы </w:t>
      </w:r>
      <w:proofErr w:type="gramStart"/>
      <w:r w:rsidRPr="00842E6F">
        <w:rPr>
          <w:sz w:val="28"/>
          <w:szCs w:val="28"/>
        </w:rPr>
        <w:t>технической</w:t>
      </w:r>
      <w:proofErr w:type="gramEnd"/>
      <w:r w:rsidRPr="00842E6F">
        <w:rPr>
          <w:sz w:val="28"/>
          <w:szCs w:val="28"/>
        </w:rPr>
        <w:t xml:space="preserve"> </w:t>
      </w:r>
      <w:proofErr w:type="spellStart"/>
      <w:r w:rsidRPr="00842E6F">
        <w:rPr>
          <w:sz w:val="28"/>
          <w:szCs w:val="28"/>
        </w:rPr>
        <w:t>укрепленности</w:t>
      </w:r>
      <w:proofErr w:type="spellEnd"/>
      <w:r w:rsidRPr="00842E6F">
        <w:rPr>
          <w:sz w:val="28"/>
          <w:szCs w:val="28"/>
        </w:rPr>
        <w:t xml:space="preserve"> объектов. Нормы проектирования.</w:t>
      </w:r>
    </w:p>
    <w:p w:rsidR="00E17499" w:rsidRPr="00866DA6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РД 78.36.002-99 Технические средства систем безопасности объектов. Обозначения условные и графические элементов систем</w:t>
      </w:r>
      <w:r w:rsidR="006A1B80">
        <w:rPr>
          <w:sz w:val="28"/>
          <w:szCs w:val="28"/>
        </w:rPr>
        <w:t>.</w:t>
      </w: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993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b/>
          <w:szCs w:val="28"/>
        </w:rPr>
        <w:t>Стадийность проектирования.</w:t>
      </w:r>
    </w:p>
    <w:p w:rsidR="006A1B80" w:rsidRP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B80">
        <w:rPr>
          <w:rFonts w:ascii="Times New Roman" w:hAnsi="Times New Roman" w:cs="Times New Roman"/>
          <w:sz w:val="28"/>
          <w:szCs w:val="28"/>
        </w:rPr>
        <w:t>Проект выполняется в соответствии с настоящим техническим заданием в 3 этапа:</w:t>
      </w:r>
    </w:p>
    <w:p w:rsidR="006A1B80" w:rsidRP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B80">
        <w:rPr>
          <w:rFonts w:ascii="Times New Roman" w:hAnsi="Times New Roman" w:cs="Times New Roman"/>
          <w:sz w:val="28"/>
          <w:szCs w:val="28"/>
        </w:rPr>
        <w:t>- проведение изыскательских работ;</w:t>
      </w:r>
    </w:p>
    <w:p w:rsid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B80">
        <w:rPr>
          <w:rFonts w:ascii="Times New Roman" w:hAnsi="Times New Roman" w:cs="Times New Roman"/>
          <w:sz w:val="28"/>
          <w:szCs w:val="28"/>
        </w:rPr>
        <w:t>- разработка проекта и технической документации;</w:t>
      </w:r>
    </w:p>
    <w:p w:rsidR="00E17499" w:rsidRP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A1B80">
        <w:rPr>
          <w:rFonts w:ascii="Times New Roman" w:hAnsi="Times New Roman" w:cs="Times New Roman"/>
          <w:sz w:val="28"/>
          <w:szCs w:val="28"/>
        </w:rPr>
        <w:t xml:space="preserve">согласование проекта и проектно-сметной документации в филиале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A1B80">
        <w:rPr>
          <w:rFonts w:ascii="Times New Roman" w:hAnsi="Times New Roman" w:cs="Times New Roman"/>
          <w:sz w:val="28"/>
          <w:szCs w:val="28"/>
        </w:rPr>
        <w:t>АО «МРСК Центра</w:t>
      </w:r>
      <w:proofErr w:type="gramStart"/>
      <w:r w:rsidRPr="006A1B80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6A1B8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Орелэнерго</w:t>
      </w:r>
      <w:r w:rsidRPr="006A1B80">
        <w:rPr>
          <w:rFonts w:ascii="Times New Roman" w:hAnsi="Times New Roman" w:cs="Times New Roman"/>
          <w:sz w:val="28"/>
          <w:szCs w:val="28"/>
        </w:rPr>
        <w:t>».</w:t>
      </w:r>
    </w:p>
    <w:p w:rsidR="00E17499" w:rsidRDefault="0035785E" w:rsidP="006A1B80">
      <w:pPr>
        <w:pStyle w:val="a3"/>
        <w:numPr>
          <w:ilvl w:val="0"/>
          <w:numId w:val="2"/>
        </w:numPr>
        <w:tabs>
          <w:tab w:val="clear" w:pos="1740"/>
        </w:tabs>
        <w:spacing w:line="264" w:lineRule="auto"/>
        <w:ind w:left="0" w:firstLine="720"/>
        <w:jc w:val="both"/>
        <w:rPr>
          <w:b/>
          <w:szCs w:val="28"/>
        </w:rPr>
      </w:pPr>
      <w:r>
        <w:rPr>
          <w:b/>
          <w:szCs w:val="28"/>
        </w:rPr>
        <w:t>Т</w:t>
      </w:r>
      <w:r w:rsidR="006A1B80" w:rsidRPr="006A1B80">
        <w:rPr>
          <w:b/>
          <w:szCs w:val="28"/>
        </w:rPr>
        <w:t xml:space="preserve">ехнические требования к </w:t>
      </w:r>
      <w:r w:rsidR="00FD6502">
        <w:rPr>
          <w:b/>
          <w:szCs w:val="28"/>
        </w:rPr>
        <w:t>реконструкции ИТСЗ</w:t>
      </w:r>
      <w:r w:rsidR="006A1B80" w:rsidRPr="006A1B80">
        <w:rPr>
          <w:b/>
          <w:szCs w:val="28"/>
        </w:rPr>
        <w:t>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t>Реконструкция ИТСЗ предусматривает</w:t>
      </w:r>
      <w:r w:rsidRPr="00FD6502">
        <w:rPr>
          <w:szCs w:val="28"/>
        </w:rPr>
        <w:t>: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t>- реконструкцию</w:t>
      </w:r>
      <w:r w:rsidRPr="00FD6502">
        <w:rPr>
          <w:szCs w:val="28"/>
        </w:rPr>
        <w:t xml:space="preserve"> </w:t>
      </w:r>
      <w:r>
        <w:rPr>
          <w:szCs w:val="28"/>
        </w:rPr>
        <w:t>имеющегося на объекте ограждения</w:t>
      </w:r>
      <w:r w:rsidRPr="00FD6502">
        <w:rPr>
          <w:szCs w:val="28"/>
        </w:rPr>
        <w:t>;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 усиление основного ограждения установкой верхнего и нижнего дополнительного ограждения;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 усиление основного ограждения установкой системы </w:t>
      </w:r>
      <w:proofErr w:type="spellStart"/>
      <w:r w:rsidRPr="00FD6502">
        <w:rPr>
          <w:szCs w:val="28"/>
        </w:rPr>
        <w:t>периметральной</w:t>
      </w:r>
      <w:proofErr w:type="spellEnd"/>
      <w:r w:rsidRPr="00FD6502">
        <w:rPr>
          <w:szCs w:val="28"/>
        </w:rPr>
        <w:t xml:space="preserve"> охранной сигнализации.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Ограждение ПС выполнить в соответствии со следующим конструктивным  решением: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proofErr w:type="gramStart"/>
      <w:r w:rsidRPr="00FD6502">
        <w:rPr>
          <w:szCs w:val="28"/>
        </w:rPr>
        <w:lastRenderedPageBreak/>
        <w:t>-Стойки ограждения устанавливать с шагом 2,5 м,  выполненными из профильной металлической трубы с квадратным профилем  80х80 мм, длина столба 4 м.  Глубина заложения трубы в грунт - 1,5 м, трубы  устанавливаются в яму на выполненное  щебеночное   основание  высотой 100 мм, затем на высоту 1 м  по периметру  опоры выполняется ее  фиксация  утрамбованным щебнем, выше  выполняется бетонирование опоры из бетона Кл.</w:t>
      </w:r>
      <w:proofErr w:type="gramEnd"/>
      <w:r w:rsidRPr="00FD6502">
        <w:rPr>
          <w:szCs w:val="28"/>
        </w:rPr>
        <w:t xml:space="preserve"> В.7,5, высота бетонирования составляет  0,5 м.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-Подземные элементы стойки должны быть окрашены составами стойкими к воздействию влаги и  температуры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-К стойкам ограждения привариваются горизонтальные несущие элементы, выполненные из металлической трубы  с прямоугольным профилем 40х20 мм. Каждая секция ограждения должна иметь три равноудаленных друг от друга горизонтальных элемента, закрепленных к поверхности стойки   сварным швом, выполненным с соблюдением  нормативных требований   к качеству  сварного соединения.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-Надземные части  стоек и горизонтальных несущих элементов  окрашиваются  красками устойчивыми  к  атмосферным воздействиям.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-Заполнение  секций ограждения выполняется  из оцинкованного металлического профилированного листа  марки HC35-1000  с двухсторонним покрытием из полиэстера, высотой 2,5 м, толщина листа не менее 0,6 мм, ГОСТ 24045-94 и ТУ 1122-079-02494680-01.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-Крепление листов производить заклепками.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Ограждение не должно иметь лазов, проломов и других повреждений, а также не запираемых дверей, ворот и калиток.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Для усиления основного ограждения необходимо установить верхнее и нижнее дополнительное ограждение.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Верхнее дополнительное ограждение устанавливается на основное и представляет собой спиральный барьер безопасности (СББ), выполненный из армированной колючей ленты (АКЛ).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Нижнее дополнительное ограждение, для защиты от подкопа, устанавливается под основным ограждением с заглублением в грунт не менее   0,5 м. Оно должно быть выполнено в виде бетонированного цоколя или сварной решетки из прутков арматурной стали диаметром не менее 16 мм, с ячейками размерами не более 150x150 мм, сваренной в перекрестиях.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 xml:space="preserve">Система </w:t>
      </w:r>
      <w:proofErr w:type="spellStart"/>
      <w:r w:rsidRPr="006A1B80">
        <w:rPr>
          <w:szCs w:val="28"/>
        </w:rPr>
        <w:t>периметральной</w:t>
      </w:r>
      <w:proofErr w:type="spellEnd"/>
      <w:r w:rsidRPr="006A1B80">
        <w:rPr>
          <w:szCs w:val="28"/>
        </w:rPr>
        <w:t xml:space="preserve"> охранной сигнализации должна обеспечивать: 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замкнутый контур охраны периметра ПС с разграничением секторов охраны и учетом размещения основных и запасных ворот и калиток;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оповещение о тревожном событии  по GSM каналу дежурного персонала и заинтересованных лиц филиала «Орелэнерго»;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lastRenderedPageBreak/>
        <w:t>- устойчивую работу оборудования в условиях сильных электромагнитных полей с вероятностью правильного обнаружения нарушителя не менее 0,98;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 xml:space="preserve">- иметь усиленную защиту от наведенных электромагнитных полей и усиленную </w:t>
      </w:r>
      <w:proofErr w:type="spellStart"/>
      <w:r w:rsidRPr="006A1B80">
        <w:rPr>
          <w:szCs w:val="28"/>
        </w:rPr>
        <w:t>грозозащиту</w:t>
      </w:r>
      <w:proofErr w:type="spellEnd"/>
      <w:r w:rsidRPr="006A1B80">
        <w:rPr>
          <w:szCs w:val="28"/>
        </w:rPr>
        <w:t xml:space="preserve"> блоков системы;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структурную организацию охраны с учетом разделения системы на отдельные лучи, соответствующие отдельно сдаваемым под охрану объектам (лучи разделены на тактические зоны охраны: участки периметра, зоны проездов, входов, помещения);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 xml:space="preserve">- контроль состояния шлейфов, </w:t>
      </w:r>
      <w:proofErr w:type="spellStart"/>
      <w:r w:rsidRPr="006A1B80">
        <w:rPr>
          <w:szCs w:val="28"/>
        </w:rPr>
        <w:t>извещателей</w:t>
      </w:r>
      <w:proofErr w:type="spellEnd"/>
      <w:r w:rsidRPr="006A1B80">
        <w:rPr>
          <w:szCs w:val="28"/>
        </w:rPr>
        <w:t>, приборов с отображением неисправностей;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независимую удаленную постановку/снятие с охраны каждого луча;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документирование всех событий, действий дежурного, даты и времени;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сохранение архива последних 255 событий с фиксацией даты и времени события;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работоспособность систем при несанкционированном (аварийном) отключении первичного электропитания (в соответствии с требованиями нормативных документов по системам);</w:t>
      </w:r>
    </w:p>
    <w:p w:rsid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резерв оборудования и кабельной сети в обеспечение развития систем до 10%.</w:t>
      </w:r>
    </w:p>
    <w:p w:rsidR="003438CB" w:rsidRDefault="003438CB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3438CB">
        <w:rPr>
          <w:szCs w:val="28"/>
        </w:rPr>
        <w:t xml:space="preserve">При построении системы </w:t>
      </w:r>
      <w:proofErr w:type="spellStart"/>
      <w:r w:rsidRPr="003438CB">
        <w:rPr>
          <w:szCs w:val="28"/>
        </w:rPr>
        <w:t>периметральной</w:t>
      </w:r>
      <w:proofErr w:type="spellEnd"/>
      <w:r w:rsidRPr="003438CB">
        <w:rPr>
          <w:szCs w:val="28"/>
        </w:rPr>
        <w:t xml:space="preserve"> сигнализации предусмотреть применение </w:t>
      </w:r>
      <w:proofErr w:type="spellStart"/>
      <w:r w:rsidRPr="003438CB">
        <w:rPr>
          <w:szCs w:val="28"/>
        </w:rPr>
        <w:t>извещателей</w:t>
      </w:r>
      <w:proofErr w:type="spellEnd"/>
      <w:r w:rsidRPr="003438CB">
        <w:rPr>
          <w:szCs w:val="28"/>
        </w:rPr>
        <w:t xml:space="preserve"> обеспечивающих круглосуточную работу и сохраняющих свои характеристики при температуре окружающей среды от -40</w:t>
      </w:r>
      <w:proofErr w:type="gramStart"/>
      <w:r w:rsidRPr="003438CB">
        <w:rPr>
          <w:szCs w:val="28"/>
        </w:rPr>
        <w:t xml:space="preserve"> С</w:t>
      </w:r>
      <w:proofErr w:type="gramEnd"/>
      <w:r w:rsidRPr="003438CB">
        <w:rPr>
          <w:szCs w:val="28"/>
        </w:rPr>
        <w:t xml:space="preserve"> до +50 С</w:t>
      </w:r>
      <w:r>
        <w:rPr>
          <w:szCs w:val="28"/>
        </w:rPr>
        <w:t>.</w:t>
      </w:r>
    </w:p>
    <w:p w:rsidR="00FD6502" w:rsidRPr="00FD6502" w:rsidRDefault="00FD6502" w:rsidP="00FD6502">
      <w:pPr>
        <w:widowControl w:val="0"/>
        <w:autoSpaceDE w:val="0"/>
        <w:autoSpaceDN w:val="0"/>
        <w:adjustRightInd w:val="0"/>
        <w:ind w:left="10" w:firstLine="699"/>
        <w:jc w:val="both"/>
        <w:rPr>
          <w:sz w:val="28"/>
          <w:szCs w:val="28"/>
        </w:rPr>
      </w:pPr>
      <w:r w:rsidRPr="00FD6502">
        <w:rPr>
          <w:sz w:val="28"/>
          <w:szCs w:val="28"/>
        </w:rPr>
        <w:t>По периметру территории охраняемого объекта на въездах необходимо установить основные и запасные (аварийные) ворота. Подвеска ворот должна исключать их снятие с петель без применения инструмента. Расстояние от нижнего края створок ворот (калиток) до уровня земли должно быть не более 0,1 м. Конструкция основных ворот  должна предусматривать наличие калитки запираемой на замок.</w:t>
      </w:r>
    </w:p>
    <w:p w:rsidR="00FD6502" w:rsidRPr="00FD6502" w:rsidRDefault="00FD6502" w:rsidP="00FD6502">
      <w:pPr>
        <w:ind w:firstLine="709"/>
        <w:jc w:val="both"/>
        <w:rPr>
          <w:sz w:val="28"/>
          <w:szCs w:val="28"/>
        </w:rPr>
      </w:pPr>
      <w:r w:rsidRPr="00FD6502">
        <w:rPr>
          <w:sz w:val="28"/>
          <w:szCs w:val="28"/>
        </w:rPr>
        <w:t>Конструкция ворот должна обеспечивать их жесткую фиксацию в закрытом положении. Ворота следует оборудовать ограничителями или стопорами для предотвращения произвольного открывания (движения).</w:t>
      </w:r>
    </w:p>
    <w:p w:rsidR="00FD6502" w:rsidRPr="00FD6502" w:rsidRDefault="00FD6502" w:rsidP="00FD6502">
      <w:pPr>
        <w:ind w:firstLine="709"/>
        <w:jc w:val="both"/>
        <w:rPr>
          <w:sz w:val="28"/>
          <w:szCs w:val="28"/>
        </w:rPr>
      </w:pPr>
      <w:r w:rsidRPr="00FD6502">
        <w:rPr>
          <w:bCs/>
          <w:iCs/>
          <w:sz w:val="28"/>
          <w:szCs w:val="28"/>
        </w:rPr>
        <w:t>Ворота и калитка должны быть оснащены дополнительным верхним ограждением в виде спирального барьера безопасности, выполненного из армированной колючей ленты.</w:t>
      </w:r>
      <w:r w:rsidRPr="00FD6502">
        <w:rPr>
          <w:sz w:val="28"/>
          <w:szCs w:val="28"/>
        </w:rPr>
        <w:t xml:space="preserve"> </w:t>
      </w:r>
    </w:p>
    <w:p w:rsidR="00FD6502" w:rsidRPr="00FD6502" w:rsidRDefault="00FD6502" w:rsidP="00FD6502">
      <w:pPr>
        <w:tabs>
          <w:tab w:val="left" w:pos="993"/>
        </w:tabs>
        <w:spacing w:after="120" w:line="264" w:lineRule="auto"/>
        <w:ind w:firstLine="709"/>
        <w:jc w:val="both"/>
        <w:rPr>
          <w:bCs/>
          <w:iCs/>
          <w:sz w:val="28"/>
          <w:szCs w:val="28"/>
        </w:rPr>
      </w:pPr>
      <w:r w:rsidRPr="00FD6502">
        <w:rPr>
          <w:bCs/>
          <w:iCs/>
          <w:sz w:val="28"/>
          <w:szCs w:val="28"/>
        </w:rPr>
        <w:t xml:space="preserve">Ворота выполнить </w:t>
      </w:r>
      <w:proofErr w:type="gramStart"/>
      <w:r w:rsidRPr="00FD6502">
        <w:rPr>
          <w:bCs/>
          <w:iCs/>
          <w:sz w:val="28"/>
          <w:szCs w:val="28"/>
        </w:rPr>
        <w:t>из</w:t>
      </w:r>
      <w:proofErr w:type="gramEnd"/>
      <w:r w:rsidRPr="00FD6502">
        <w:rPr>
          <w:bCs/>
          <w:iCs/>
          <w:sz w:val="28"/>
          <w:szCs w:val="28"/>
        </w:rPr>
        <w:t xml:space="preserve"> оцинкованного </w:t>
      </w:r>
      <w:proofErr w:type="spellStart"/>
      <w:r w:rsidRPr="00FD6502">
        <w:rPr>
          <w:bCs/>
          <w:iCs/>
          <w:sz w:val="28"/>
          <w:szCs w:val="28"/>
        </w:rPr>
        <w:t>профлиста</w:t>
      </w:r>
      <w:proofErr w:type="spellEnd"/>
      <w:r w:rsidRPr="00FD6502">
        <w:rPr>
          <w:bCs/>
          <w:iCs/>
          <w:sz w:val="28"/>
          <w:szCs w:val="28"/>
        </w:rPr>
        <w:t>, покрашенного в серый  цвет.</w:t>
      </w:r>
    </w:p>
    <w:p w:rsidR="00FD6502" w:rsidRPr="00FD6502" w:rsidRDefault="00FD6502" w:rsidP="00FD6502">
      <w:pPr>
        <w:tabs>
          <w:tab w:val="left" w:pos="993"/>
        </w:tabs>
        <w:spacing w:after="120" w:line="264" w:lineRule="auto"/>
        <w:ind w:firstLine="709"/>
        <w:jc w:val="both"/>
        <w:rPr>
          <w:bCs/>
          <w:iCs/>
          <w:sz w:val="28"/>
          <w:szCs w:val="28"/>
        </w:rPr>
      </w:pPr>
      <w:r w:rsidRPr="00FD6502">
        <w:rPr>
          <w:bCs/>
          <w:iCs/>
          <w:sz w:val="28"/>
          <w:szCs w:val="28"/>
        </w:rPr>
        <w:t xml:space="preserve">Калитку выполнить из </w:t>
      </w:r>
      <w:proofErr w:type="gramStart"/>
      <w:r w:rsidRPr="00FD6502">
        <w:rPr>
          <w:bCs/>
          <w:iCs/>
          <w:sz w:val="28"/>
          <w:szCs w:val="28"/>
        </w:rPr>
        <w:t>оцинкованного</w:t>
      </w:r>
      <w:proofErr w:type="gramEnd"/>
      <w:r w:rsidRPr="00FD6502">
        <w:rPr>
          <w:bCs/>
          <w:iCs/>
          <w:sz w:val="28"/>
          <w:szCs w:val="28"/>
        </w:rPr>
        <w:t xml:space="preserve"> </w:t>
      </w:r>
      <w:proofErr w:type="spellStart"/>
      <w:r w:rsidRPr="00FD6502">
        <w:rPr>
          <w:bCs/>
          <w:iCs/>
          <w:sz w:val="28"/>
          <w:szCs w:val="28"/>
        </w:rPr>
        <w:t>профлиста</w:t>
      </w:r>
      <w:proofErr w:type="spellEnd"/>
      <w:r w:rsidRPr="00FD6502">
        <w:rPr>
          <w:bCs/>
          <w:iCs/>
          <w:sz w:val="28"/>
          <w:szCs w:val="28"/>
        </w:rPr>
        <w:t>, покрашенную в серый цвет.</w:t>
      </w:r>
    </w:p>
    <w:p w:rsidR="00FD6502" w:rsidRPr="006A1B80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bCs/>
          <w:iCs/>
          <w:szCs w:val="28"/>
        </w:rPr>
        <w:t>Запирающие и блокирующие устройства при закрытом состоянии ворот должны обеспечивать устойчивость к разрушающим воздействиям и сохранять работоспособность при повышенной влажности в диапазоне температур окружающего воздуха (-40+ 50ºС), прямом воздействии воды, града, песка и других факторов.</w:t>
      </w:r>
    </w:p>
    <w:p w:rsidR="00E17499" w:rsidRPr="00866DA6" w:rsidRDefault="00E17499" w:rsidP="00E17499">
      <w:pPr>
        <w:pStyle w:val="a3"/>
        <w:numPr>
          <w:ilvl w:val="0"/>
          <w:numId w:val="4"/>
        </w:numPr>
        <w:tabs>
          <w:tab w:val="left" w:pos="993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Объем работ включаемых в проект.</w:t>
      </w:r>
    </w:p>
    <w:p w:rsidR="0035785E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lastRenderedPageBreak/>
        <w:t xml:space="preserve"> </w:t>
      </w:r>
      <w:r w:rsidRPr="00866DA6">
        <w:rPr>
          <w:szCs w:val="28"/>
        </w:rPr>
        <w:t xml:space="preserve">Проведение </w:t>
      </w:r>
      <w:proofErr w:type="spellStart"/>
      <w:r w:rsidRPr="00866DA6">
        <w:rPr>
          <w:szCs w:val="28"/>
        </w:rPr>
        <w:t>предпроектного</w:t>
      </w:r>
      <w:proofErr w:type="spellEnd"/>
      <w:r w:rsidRPr="00866DA6">
        <w:rPr>
          <w:szCs w:val="28"/>
        </w:rPr>
        <w:t xml:space="preserve"> обследования. Рассмотреть различные варианты технического решения. </w:t>
      </w:r>
      <w:proofErr w:type="gramStart"/>
      <w:r w:rsidRPr="00866DA6">
        <w:rPr>
          <w:szCs w:val="28"/>
        </w:rPr>
        <w:t>Определить из предложенных оптимальный вариант технического решения</w:t>
      </w:r>
      <w:r w:rsidR="0035785E">
        <w:rPr>
          <w:szCs w:val="28"/>
        </w:rPr>
        <w:t>.</w:t>
      </w:r>
      <w:r w:rsidRPr="00866DA6">
        <w:rPr>
          <w:szCs w:val="28"/>
        </w:rPr>
        <w:t xml:space="preserve"> </w:t>
      </w:r>
      <w:proofErr w:type="gramEnd"/>
    </w:p>
    <w:p w:rsidR="00E17499" w:rsidRPr="00866DA6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proofErr w:type="gramStart"/>
      <w:r w:rsidRPr="00866DA6">
        <w:rPr>
          <w:szCs w:val="28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смет.</w:t>
      </w:r>
      <w:proofErr w:type="gramEnd"/>
    </w:p>
    <w:p w:rsidR="00E17499" w:rsidRPr="00866DA6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Выполнить заказные спецификации на материалы необходимые для строительства.</w:t>
      </w:r>
    </w:p>
    <w:p w:rsidR="00E17499" w:rsidRPr="00A139DE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Pr="00866DA6">
        <w:rPr>
          <w:szCs w:val="28"/>
        </w:rPr>
        <w:t xml:space="preserve">Выполнить согласование проектно-сметной документации с филиалом </w:t>
      </w:r>
      <w:r w:rsidR="0035785E">
        <w:rPr>
          <w:szCs w:val="28"/>
        </w:rPr>
        <w:t>П</w:t>
      </w:r>
      <w:r w:rsidRPr="00866DA6">
        <w:rPr>
          <w:szCs w:val="28"/>
        </w:rPr>
        <w:t>АО «МРСК Центра»</w:t>
      </w:r>
      <w:r w:rsidR="0035785E">
        <w:rPr>
          <w:szCs w:val="28"/>
        </w:rPr>
        <w:t xml:space="preserve"> </w:t>
      </w:r>
      <w:r w:rsidRPr="00866DA6">
        <w:rPr>
          <w:szCs w:val="28"/>
        </w:rPr>
        <w:t>-</w:t>
      </w:r>
      <w:r w:rsidR="0035785E">
        <w:rPr>
          <w:szCs w:val="28"/>
        </w:rPr>
        <w:t xml:space="preserve"> </w:t>
      </w:r>
      <w:r w:rsidRPr="00866DA6">
        <w:rPr>
          <w:szCs w:val="28"/>
        </w:rPr>
        <w:t>«</w:t>
      </w:r>
      <w:r>
        <w:rPr>
          <w:szCs w:val="28"/>
        </w:rPr>
        <w:t>Орелэнерго»</w:t>
      </w:r>
      <w:r w:rsidRPr="00866DA6">
        <w:rPr>
          <w:szCs w:val="28"/>
        </w:rPr>
        <w:t>.</w:t>
      </w:r>
    </w:p>
    <w:p w:rsidR="00E17499" w:rsidRDefault="00E17499" w:rsidP="00E1749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Требования к проектной организации.</w:t>
      </w:r>
    </w:p>
    <w:p w:rsidR="00E17499" w:rsidRPr="00866DA6" w:rsidRDefault="00E17499" w:rsidP="00E17499">
      <w:pPr>
        <w:pStyle w:val="a3"/>
        <w:tabs>
          <w:tab w:val="left" w:pos="1134"/>
        </w:tabs>
        <w:spacing w:line="264" w:lineRule="auto"/>
        <w:ind w:left="709" w:firstLine="0"/>
        <w:jc w:val="both"/>
        <w:rPr>
          <w:b/>
          <w:szCs w:val="28"/>
        </w:rPr>
      </w:pPr>
      <w:r>
        <w:rPr>
          <w:bCs/>
          <w:szCs w:val="26"/>
        </w:rPr>
        <w:t>-     п</w:t>
      </w:r>
      <w:r w:rsidRPr="00B818D1">
        <w:rPr>
          <w:bCs/>
          <w:szCs w:val="26"/>
        </w:rPr>
        <w:t>роектная организация</w:t>
      </w:r>
      <w:r w:rsidRPr="00B818D1">
        <w:rPr>
          <w:szCs w:val="26"/>
        </w:rPr>
        <w:t xml:space="preserve"> - определяется на конкурсной основе</w:t>
      </w:r>
      <w:r>
        <w:rPr>
          <w:szCs w:val="26"/>
        </w:rPr>
        <w:t>;</w:t>
      </w:r>
    </w:p>
    <w:p w:rsidR="00E17499" w:rsidRPr="00866DA6" w:rsidRDefault="00E17499" w:rsidP="00E17499">
      <w:pPr>
        <w:numPr>
          <w:ilvl w:val="0"/>
          <w:numId w:val="14"/>
        </w:numPr>
        <w:tabs>
          <w:tab w:val="left" w:pos="1134"/>
        </w:tabs>
        <w:spacing w:line="264" w:lineRule="auto"/>
        <w:ind w:left="0" w:firstLine="709"/>
        <w:jc w:val="both"/>
        <w:rPr>
          <w:sz w:val="28"/>
          <w:szCs w:val="28"/>
        </w:rPr>
      </w:pPr>
      <w:r w:rsidRPr="00866DA6">
        <w:rPr>
          <w:sz w:val="28"/>
          <w:szCs w:val="28"/>
        </w:rPr>
        <w:t>обладание необходимыми профессиональными знаниями и опытом при выполнении аналогичных проектных работ;</w:t>
      </w:r>
    </w:p>
    <w:p w:rsidR="00E17499" w:rsidRPr="00866DA6" w:rsidRDefault="00E17499" w:rsidP="00E17499">
      <w:pPr>
        <w:pStyle w:val="a3"/>
        <w:numPr>
          <w:ilvl w:val="0"/>
          <w:numId w:val="1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</w:t>
      </w:r>
      <w:r>
        <w:rPr>
          <w:szCs w:val="28"/>
        </w:rPr>
        <w:t>аконодательства РФ и устава СРО.</w:t>
      </w:r>
    </w:p>
    <w:p w:rsidR="00E17499" w:rsidRPr="00866DA6" w:rsidRDefault="00E17499" w:rsidP="00E1749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Проектная организация в праве.</w:t>
      </w:r>
    </w:p>
    <w:p w:rsidR="00E17499" w:rsidRPr="00866DA6" w:rsidRDefault="00E17499" w:rsidP="00E17499">
      <w:pPr>
        <w:pStyle w:val="a3"/>
        <w:numPr>
          <w:ilvl w:val="0"/>
          <w:numId w:val="15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запрашивать необходимые для проектных работ данные;</w:t>
      </w:r>
    </w:p>
    <w:p w:rsidR="00E17499" w:rsidRPr="00866DA6" w:rsidRDefault="00E17499" w:rsidP="00E17499">
      <w:pPr>
        <w:pStyle w:val="a3"/>
        <w:numPr>
          <w:ilvl w:val="0"/>
          <w:numId w:val="15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E17499" w:rsidRDefault="00E17499" w:rsidP="00E1749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Сроки выполнения проектных работ.</w:t>
      </w:r>
    </w:p>
    <w:p w:rsidR="006C52F9" w:rsidRPr="00866DA6" w:rsidRDefault="006C52F9" w:rsidP="006C52F9">
      <w:pPr>
        <w:pStyle w:val="a3"/>
        <w:tabs>
          <w:tab w:val="left" w:pos="851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 xml:space="preserve">Срок выполнения проектных работ: </w:t>
      </w:r>
      <w:r>
        <w:rPr>
          <w:szCs w:val="28"/>
        </w:rPr>
        <w:t>60</w:t>
      </w:r>
      <w:r w:rsidRPr="00866DA6">
        <w:rPr>
          <w:szCs w:val="28"/>
        </w:rPr>
        <w:t xml:space="preserve"> дней </w:t>
      </w:r>
      <w:proofErr w:type="gramStart"/>
      <w:r w:rsidRPr="00866DA6">
        <w:rPr>
          <w:szCs w:val="28"/>
        </w:rPr>
        <w:t>с даты заключения</w:t>
      </w:r>
      <w:proofErr w:type="gramEnd"/>
      <w:r w:rsidRPr="00866DA6">
        <w:rPr>
          <w:szCs w:val="28"/>
        </w:rPr>
        <w:t xml:space="preserve"> договора подряда на проектные работы. </w:t>
      </w:r>
    </w:p>
    <w:p w:rsidR="0035785E" w:rsidRDefault="006C52F9" w:rsidP="006C52F9">
      <w:pPr>
        <w:pStyle w:val="a3"/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szCs w:val="28"/>
        </w:rPr>
        <w:t>Проектные работы выполняются в соответствии с согласованным с Заказчиком графиком выполнения работ.</w:t>
      </w:r>
    </w:p>
    <w:p w:rsidR="0035785E" w:rsidRDefault="006C52F9" w:rsidP="006C52F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6C52F9">
        <w:rPr>
          <w:b/>
          <w:szCs w:val="28"/>
        </w:rPr>
        <w:t>Условия оплаты.</w:t>
      </w:r>
    </w:p>
    <w:p w:rsidR="006C52F9" w:rsidRPr="006C52F9" w:rsidRDefault="006C52F9" w:rsidP="006C52F9">
      <w:pPr>
        <w:pStyle w:val="a3"/>
        <w:spacing w:line="264" w:lineRule="auto"/>
        <w:ind w:left="0" w:firstLine="709"/>
        <w:jc w:val="both"/>
        <w:rPr>
          <w:b/>
          <w:szCs w:val="28"/>
        </w:rPr>
      </w:pPr>
      <w:r w:rsidRPr="009D6C69">
        <w:rPr>
          <w:szCs w:val="28"/>
        </w:rPr>
        <w:t>Безналичный расчет, оплата производится в течение 30 (тридцати) рабочих дней с момента подписания актов выполненных работ.</w:t>
      </w:r>
    </w:p>
    <w:p w:rsidR="0035785E" w:rsidRDefault="00E17499" w:rsidP="0035785E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b/>
          <w:szCs w:val="28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C757D" w:rsidRPr="0035785E" w:rsidRDefault="00E17499" w:rsidP="0035785E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b/>
          <w:szCs w:val="28"/>
        </w:rPr>
      </w:pPr>
      <w:r w:rsidRPr="0035785E">
        <w:rPr>
          <w:b/>
          <w:szCs w:val="28"/>
        </w:rPr>
        <w:t>Профессиональная ответственность проектной организации должна быть застрахована.</w:t>
      </w:r>
    </w:p>
    <w:p w:rsidR="003C757D" w:rsidRDefault="003C757D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Default="009D6C69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Default="009D6C69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Pr="009D6C69" w:rsidRDefault="009D6C69" w:rsidP="009D6C69">
      <w:pPr>
        <w:spacing w:line="276" w:lineRule="auto"/>
        <w:jc w:val="both"/>
        <w:rPr>
          <w:sz w:val="28"/>
          <w:szCs w:val="28"/>
        </w:rPr>
      </w:pPr>
      <w:r w:rsidRPr="009D6C69">
        <w:rPr>
          <w:sz w:val="28"/>
          <w:szCs w:val="28"/>
        </w:rPr>
        <w:t>Заместитель директора безопасности –</w:t>
      </w:r>
    </w:p>
    <w:p w:rsidR="009D6C69" w:rsidRPr="009D6C69" w:rsidRDefault="009D6C69" w:rsidP="009D6C69">
      <w:pPr>
        <w:spacing w:line="276" w:lineRule="auto"/>
        <w:jc w:val="both"/>
        <w:rPr>
          <w:sz w:val="28"/>
          <w:szCs w:val="28"/>
        </w:rPr>
      </w:pPr>
      <w:r w:rsidRPr="009D6C69">
        <w:rPr>
          <w:sz w:val="28"/>
          <w:szCs w:val="28"/>
        </w:rPr>
        <w:t xml:space="preserve">начальник отдела безопасности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D6C69">
        <w:rPr>
          <w:sz w:val="28"/>
          <w:szCs w:val="28"/>
        </w:rPr>
        <w:t xml:space="preserve"> Ф.В. Кулиш</w:t>
      </w:r>
    </w:p>
    <w:sectPr w:rsidR="009D6C69" w:rsidRPr="009D6C69" w:rsidSect="00F81085">
      <w:headerReference w:type="even" r:id="rId9"/>
      <w:headerReference w:type="default" r:id="rId10"/>
      <w:pgSz w:w="12240" w:h="15840" w:code="1"/>
      <w:pgMar w:top="567" w:right="474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54A" w:rsidRDefault="008F354A">
      <w:r>
        <w:separator/>
      </w:r>
    </w:p>
  </w:endnote>
  <w:endnote w:type="continuationSeparator" w:id="0">
    <w:p w:rsidR="008F354A" w:rsidRDefault="008F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54A" w:rsidRDefault="008F354A">
      <w:r>
        <w:separator/>
      </w:r>
    </w:p>
  </w:footnote>
  <w:footnote w:type="continuationSeparator" w:id="0">
    <w:p w:rsidR="008F354A" w:rsidRDefault="008F3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Default="0063474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F196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1962" w:rsidRDefault="008F196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Pr="00825FB4" w:rsidRDefault="00634741">
    <w:pPr>
      <w:pStyle w:val="a5"/>
      <w:framePr w:wrap="around" w:vAnchor="text" w:hAnchor="margin" w:xAlign="center" w:y="1"/>
      <w:rPr>
        <w:rStyle w:val="a7"/>
      </w:rPr>
    </w:pPr>
    <w:r w:rsidRPr="00825FB4">
      <w:rPr>
        <w:rStyle w:val="a7"/>
      </w:rPr>
      <w:fldChar w:fldCharType="begin"/>
    </w:r>
    <w:r w:rsidR="008F1962" w:rsidRPr="00825FB4">
      <w:rPr>
        <w:rStyle w:val="a7"/>
      </w:rPr>
      <w:instrText xml:space="preserve">PAGE  </w:instrText>
    </w:r>
    <w:r w:rsidRPr="00825FB4">
      <w:rPr>
        <w:rStyle w:val="a7"/>
      </w:rPr>
      <w:fldChar w:fldCharType="separate"/>
    </w:r>
    <w:r w:rsidR="00143685">
      <w:rPr>
        <w:rStyle w:val="a7"/>
        <w:noProof/>
      </w:rPr>
      <w:t>5</w:t>
    </w:r>
    <w:r w:rsidRPr="00825FB4">
      <w:rPr>
        <w:rStyle w:val="a7"/>
      </w:rPr>
      <w:fldChar w:fldCharType="end"/>
    </w:r>
  </w:p>
  <w:p w:rsidR="008F1962" w:rsidRDefault="008F1962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C64"/>
    <w:multiLevelType w:val="hybridMultilevel"/>
    <w:tmpl w:val="A3DA6180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833E3F"/>
    <w:multiLevelType w:val="hybridMultilevel"/>
    <w:tmpl w:val="7628587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4B074A0"/>
    <w:multiLevelType w:val="hybridMultilevel"/>
    <w:tmpl w:val="FA08BCD8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3888740A"/>
    <w:multiLevelType w:val="hybridMultilevel"/>
    <w:tmpl w:val="FFB8B94C"/>
    <w:lvl w:ilvl="0" w:tplc="648A9454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4">
    <w:nsid w:val="451159E5"/>
    <w:multiLevelType w:val="multilevel"/>
    <w:tmpl w:val="F71C9D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21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5">
    <w:nsid w:val="482B5917"/>
    <w:multiLevelType w:val="hybridMultilevel"/>
    <w:tmpl w:val="626EA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D76B5"/>
    <w:multiLevelType w:val="hybridMultilevel"/>
    <w:tmpl w:val="26469AF4"/>
    <w:lvl w:ilvl="0" w:tplc="1C7E857A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4C94215D"/>
    <w:multiLevelType w:val="hybridMultilevel"/>
    <w:tmpl w:val="78C20F2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4D0E4B1F"/>
    <w:multiLevelType w:val="hybridMultilevel"/>
    <w:tmpl w:val="5962719C"/>
    <w:lvl w:ilvl="0" w:tplc="2A6AA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5554333B"/>
    <w:multiLevelType w:val="hybridMultilevel"/>
    <w:tmpl w:val="443AC27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31D0B33"/>
    <w:multiLevelType w:val="hybridMultilevel"/>
    <w:tmpl w:val="A9C6C58C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64525BA"/>
    <w:multiLevelType w:val="hybridMultilevel"/>
    <w:tmpl w:val="A904930C"/>
    <w:lvl w:ilvl="0" w:tplc="C8B42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D577009"/>
    <w:multiLevelType w:val="hybridMultilevel"/>
    <w:tmpl w:val="8E0609CA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6FD17036"/>
    <w:multiLevelType w:val="hybridMultilevel"/>
    <w:tmpl w:val="2CA2BC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EF3ECF"/>
    <w:multiLevelType w:val="multilevel"/>
    <w:tmpl w:val="7F30E1E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14"/>
  </w:num>
  <w:num w:numId="8">
    <w:abstractNumId w:val="12"/>
  </w:num>
  <w:num w:numId="9">
    <w:abstractNumId w:val="8"/>
  </w:num>
  <w:num w:numId="10">
    <w:abstractNumId w:val="7"/>
  </w:num>
  <w:num w:numId="11">
    <w:abstractNumId w:val="13"/>
  </w:num>
  <w:num w:numId="12">
    <w:abstractNumId w:val="5"/>
  </w:num>
  <w:num w:numId="13">
    <w:abstractNumId w:val="2"/>
  </w:num>
  <w:num w:numId="14">
    <w:abstractNumId w:val="11"/>
  </w:num>
  <w:num w:numId="15">
    <w:abstractNumId w:val="10"/>
  </w:num>
  <w:num w:numId="16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BC8"/>
    <w:rsid w:val="0000369B"/>
    <w:rsid w:val="00007DC3"/>
    <w:rsid w:val="00012263"/>
    <w:rsid w:val="000123ED"/>
    <w:rsid w:val="000140F8"/>
    <w:rsid w:val="00016DC9"/>
    <w:rsid w:val="000228DC"/>
    <w:rsid w:val="000229D3"/>
    <w:rsid w:val="00034356"/>
    <w:rsid w:val="00042ABF"/>
    <w:rsid w:val="0005405F"/>
    <w:rsid w:val="0005481F"/>
    <w:rsid w:val="00055854"/>
    <w:rsid w:val="0007091D"/>
    <w:rsid w:val="00071958"/>
    <w:rsid w:val="00072F49"/>
    <w:rsid w:val="0008212D"/>
    <w:rsid w:val="000823E2"/>
    <w:rsid w:val="00084847"/>
    <w:rsid w:val="000943F9"/>
    <w:rsid w:val="00096144"/>
    <w:rsid w:val="00097696"/>
    <w:rsid w:val="000A13D7"/>
    <w:rsid w:val="000A6174"/>
    <w:rsid w:val="000B3302"/>
    <w:rsid w:val="000B7484"/>
    <w:rsid w:val="000C4F8F"/>
    <w:rsid w:val="000C69C2"/>
    <w:rsid w:val="000C6B1B"/>
    <w:rsid w:val="000C6FE0"/>
    <w:rsid w:val="000D1E7E"/>
    <w:rsid w:val="000D6851"/>
    <w:rsid w:val="000D7D7A"/>
    <w:rsid w:val="000E138E"/>
    <w:rsid w:val="000E4A26"/>
    <w:rsid w:val="000E7686"/>
    <w:rsid w:val="000F56C5"/>
    <w:rsid w:val="000F5A70"/>
    <w:rsid w:val="00103822"/>
    <w:rsid w:val="00106731"/>
    <w:rsid w:val="00115340"/>
    <w:rsid w:val="001168D0"/>
    <w:rsid w:val="001176C7"/>
    <w:rsid w:val="00123290"/>
    <w:rsid w:val="00125C58"/>
    <w:rsid w:val="00125EEA"/>
    <w:rsid w:val="00126442"/>
    <w:rsid w:val="00127FE9"/>
    <w:rsid w:val="00136404"/>
    <w:rsid w:val="00141FF4"/>
    <w:rsid w:val="00143685"/>
    <w:rsid w:val="00143ED8"/>
    <w:rsid w:val="00151580"/>
    <w:rsid w:val="00153F44"/>
    <w:rsid w:val="001546AF"/>
    <w:rsid w:val="00154809"/>
    <w:rsid w:val="0016363E"/>
    <w:rsid w:val="00164929"/>
    <w:rsid w:val="00165E14"/>
    <w:rsid w:val="00166FCC"/>
    <w:rsid w:val="0017033D"/>
    <w:rsid w:val="001708E0"/>
    <w:rsid w:val="00173108"/>
    <w:rsid w:val="00175B84"/>
    <w:rsid w:val="00190A26"/>
    <w:rsid w:val="00192E02"/>
    <w:rsid w:val="001A73BC"/>
    <w:rsid w:val="001B0758"/>
    <w:rsid w:val="001B2AAF"/>
    <w:rsid w:val="001B3018"/>
    <w:rsid w:val="001C21CF"/>
    <w:rsid w:val="001D41FC"/>
    <w:rsid w:val="001D5771"/>
    <w:rsid w:val="001D5C4E"/>
    <w:rsid w:val="001E53A7"/>
    <w:rsid w:val="001E6291"/>
    <w:rsid w:val="001F1716"/>
    <w:rsid w:val="00201FC2"/>
    <w:rsid w:val="00202850"/>
    <w:rsid w:val="00203776"/>
    <w:rsid w:val="00205B0B"/>
    <w:rsid w:val="00206855"/>
    <w:rsid w:val="00206A92"/>
    <w:rsid w:val="00210896"/>
    <w:rsid w:val="00222ACC"/>
    <w:rsid w:val="0022557D"/>
    <w:rsid w:val="00230DDB"/>
    <w:rsid w:val="0023169D"/>
    <w:rsid w:val="0023395D"/>
    <w:rsid w:val="00237F63"/>
    <w:rsid w:val="00247700"/>
    <w:rsid w:val="002479E3"/>
    <w:rsid w:val="00250B65"/>
    <w:rsid w:val="00253AE4"/>
    <w:rsid w:val="00254341"/>
    <w:rsid w:val="0025684A"/>
    <w:rsid w:val="002624C5"/>
    <w:rsid w:val="00274583"/>
    <w:rsid w:val="00274736"/>
    <w:rsid w:val="00277237"/>
    <w:rsid w:val="002802B8"/>
    <w:rsid w:val="0028345A"/>
    <w:rsid w:val="00290452"/>
    <w:rsid w:val="0029749C"/>
    <w:rsid w:val="0029770D"/>
    <w:rsid w:val="002A28E6"/>
    <w:rsid w:val="002A375F"/>
    <w:rsid w:val="002A3E9F"/>
    <w:rsid w:val="002B02FC"/>
    <w:rsid w:val="002B143E"/>
    <w:rsid w:val="002B1FD5"/>
    <w:rsid w:val="002B485B"/>
    <w:rsid w:val="002C35DE"/>
    <w:rsid w:val="002D10B0"/>
    <w:rsid w:val="002E1782"/>
    <w:rsid w:val="002F1882"/>
    <w:rsid w:val="002F57CE"/>
    <w:rsid w:val="002F62C5"/>
    <w:rsid w:val="002F794B"/>
    <w:rsid w:val="00300369"/>
    <w:rsid w:val="00301177"/>
    <w:rsid w:val="003025CF"/>
    <w:rsid w:val="0031318C"/>
    <w:rsid w:val="003135D9"/>
    <w:rsid w:val="00314E5D"/>
    <w:rsid w:val="00315009"/>
    <w:rsid w:val="00320314"/>
    <w:rsid w:val="00321D1A"/>
    <w:rsid w:val="00323E2A"/>
    <w:rsid w:val="00330BB2"/>
    <w:rsid w:val="00331BAE"/>
    <w:rsid w:val="0033473A"/>
    <w:rsid w:val="003438CB"/>
    <w:rsid w:val="00352E53"/>
    <w:rsid w:val="003531C9"/>
    <w:rsid w:val="00356369"/>
    <w:rsid w:val="0035785E"/>
    <w:rsid w:val="0036100E"/>
    <w:rsid w:val="00364DE9"/>
    <w:rsid w:val="003700C8"/>
    <w:rsid w:val="003732CB"/>
    <w:rsid w:val="00375A3C"/>
    <w:rsid w:val="00375CA5"/>
    <w:rsid w:val="00384B72"/>
    <w:rsid w:val="00391E0D"/>
    <w:rsid w:val="00391F3C"/>
    <w:rsid w:val="003A3D62"/>
    <w:rsid w:val="003A4892"/>
    <w:rsid w:val="003A5D92"/>
    <w:rsid w:val="003B30B8"/>
    <w:rsid w:val="003C6FF0"/>
    <w:rsid w:val="003C757D"/>
    <w:rsid w:val="003D5A94"/>
    <w:rsid w:val="003D7B36"/>
    <w:rsid w:val="003E7DE7"/>
    <w:rsid w:val="003F1489"/>
    <w:rsid w:val="003F2357"/>
    <w:rsid w:val="003F3452"/>
    <w:rsid w:val="003F3B07"/>
    <w:rsid w:val="00415316"/>
    <w:rsid w:val="00415731"/>
    <w:rsid w:val="00416807"/>
    <w:rsid w:val="00417997"/>
    <w:rsid w:val="0042137F"/>
    <w:rsid w:val="0043352B"/>
    <w:rsid w:val="00433F4D"/>
    <w:rsid w:val="00435E6C"/>
    <w:rsid w:val="00436824"/>
    <w:rsid w:val="00437408"/>
    <w:rsid w:val="00441076"/>
    <w:rsid w:val="00441641"/>
    <w:rsid w:val="004418C8"/>
    <w:rsid w:val="004429E9"/>
    <w:rsid w:val="00443063"/>
    <w:rsid w:val="00445122"/>
    <w:rsid w:val="00451B7F"/>
    <w:rsid w:val="00455218"/>
    <w:rsid w:val="004559BA"/>
    <w:rsid w:val="00462826"/>
    <w:rsid w:val="00463FE8"/>
    <w:rsid w:val="004720AE"/>
    <w:rsid w:val="0047308D"/>
    <w:rsid w:val="00493069"/>
    <w:rsid w:val="004964B0"/>
    <w:rsid w:val="00497C12"/>
    <w:rsid w:val="004A1A32"/>
    <w:rsid w:val="004A2293"/>
    <w:rsid w:val="004A41BC"/>
    <w:rsid w:val="004A41E2"/>
    <w:rsid w:val="004A5CC7"/>
    <w:rsid w:val="004B01A9"/>
    <w:rsid w:val="004B042A"/>
    <w:rsid w:val="004B18B4"/>
    <w:rsid w:val="004B2C11"/>
    <w:rsid w:val="004B4E1A"/>
    <w:rsid w:val="004C14A4"/>
    <w:rsid w:val="004C5C72"/>
    <w:rsid w:val="004D02AE"/>
    <w:rsid w:val="004D1FC6"/>
    <w:rsid w:val="004E4196"/>
    <w:rsid w:val="004E474C"/>
    <w:rsid w:val="004F096F"/>
    <w:rsid w:val="00501616"/>
    <w:rsid w:val="00506496"/>
    <w:rsid w:val="005075D0"/>
    <w:rsid w:val="00510CC9"/>
    <w:rsid w:val="00511EF6"/>
    <w:rsid w:val="00512E31"/>
    <w:rsid w:val="0051645F"/>
    <w:rsid w:val="0052208F"/>
    <w:rsid w:val="00523920"/>
    <w:rsid w:val="00524C1C"/>
    <w:rsid w:val="005308BD"/>
    <w:rsid w:val="00531997"/>
    <w:rsid w:val="00533505"/>
    <w:rsid w:val="00533EEE"/>
    <w:rsid w:val="0054241C"/>
    <w:rsid w:val="00546DD0"/>
    <w:rsid w:val="005507C0"/>
    <w:rsid w:val="005507DA"/>
    <w:rsid w:val="00550948"/>
    <w:rsid w:val="0055472B"/>
    <w:rsid w:val="00557D3E"/>
    <w:rsid w:val="00560B17"/>
    <w:rsid w:val="00561B49"/>
    <w:rsid w:val="00564972"/>
    <w:rsid w:val="005658F7"/>
    <w:rsid w:val="0057000F"/>
    <w:rsid w:val="0057412B"/>
    <w:rsid w:val="005778E5"/>
    <w:rsid w:val="00581667"/>
    <w:rsid w:val="00581AE8"/>
    <w:rsid w:val="0058466D"/>
    <w:rsid w:val="00591CAB"/>
    <w:rsid w:val="005926C4"/>
    <w:rsid w:val="0059669F"/>
    <w:rsid w:val="005A4104"/>
    <w:rsid w:val="005A6B13"/>
    <w:rsid w:val="005B4F27"/>
    <w:rsid w:val="005C4B56"/>
    <w:rsid w:val="005D677E"/>
    <w:rsid w:val="005E292D"/>
    <w:rsid w:val="005E4220"/>
    <w:rsid w:val="005E595C"/>
    <w:rsid w:val="005E7D1F"/>
    <w:rsid w:val="005F0A59"/>
    <w:rsid w:val="005F7C55"/>
    <w:rsid w:val="006033B0"/>
    <w:rsid w:val="0060420B"/>
    <w:rsid w:val="00605AB8"/>
    <w:rsid w:val="00605E5D"/>
    <w:rsid w:val="00610661"/>
    <w:rsid w:val="00625E4B"/>
    <w:rsid w:val="006269BB"/>
    <w:rsid w:val="0063387B"/>
    <w:rsid w:val="00634741"/>
    <w:rsid w:val="00635AE5"/>
    <w:rsid w:val="00647228"/>
    <w:rsid w:val="006506AD"/>
    <w:rsid w:val="00651CE0"/>
    <w:rsid w:val="006530E2"/>
    <w:rsid w:val="0065360C"/>
    <w:rsid w:val="00661675"/>
    <w:rsid w:val="006666EB"/>
    <w:rsid w:val="00667661"/>
    <w:rsid w:val="00673F98"/>
    <w:rsid w:val="006806A9"/>
    <w:rsid w:val="00684593"/>
    <w:rsid w:val="00686568"/>
    <w:rsid w:val="00697582"/>
    <w:rsid w:val="006A1B80"/>
    <w:rsid w:val="006A1F4E"/>
    <w:rsid w:val="006A61F4"/>
    <w:rsid w:val="006B4539"/>
    <w:rsid w:val="006C52F9"/>
    <w:rsid w:val="006D5A70"/>
    <w:rsid w:val="006D72B8"/>
    <w:rsid w:val="006E07BF"/>
    <w:rsid w:val="006E64BE"/>
    <w:rsid w:val="006F29C7"/>
    <w:rsid w:val="006F2DBD"/>
    <w:rsid w:val="006F2F49"/>
    <w:rsid w:val="006F5D72"/>
    <w:rsid w:val="006F7734"/>
    <w:rsid w:val="00701AD3"/>
    <w:rsid w:val="00701FE6"/>
    <w:rsid w:val="00703CD4"/>
    <w:rsid w:val="0070676C"/>
    <w:rsid w:val="007115BC"/>
    <w:rsid w:val="00712D23"/>
    <w:rsid w:val="007169D4"/>
    <w:rsid w:val="00716C21"/>
    <w:rsid w:val="00716DBB"/>
    <w:rsid w:val="00717CD6"/>
    <w:rsid w:val="007209C5"/>
    <w:rsid w:val="007326BC"/>
    <w:rsid w:val="0074028B"/>
    <w:rsid w:val="00741806"/>
    <w:rsid w:val="00744BB7"/>
    <w:rsid w:val="00753762"/>
    <w:rsid w:val="00756E99"/>
    <w:rsid w:val="00757A3F"/>
    <w:rsid w:val="00760243"/>
    <w:rsid w:val="00770665"/>
    <w:rsid w:val="00770E1D"/>
    <w:rsid w:val="00772BFF"/>
    <w:rsid w:val="007765EC"/>
    <w:rsid w:val="00780B06"/>
    <w:rsid w:val="00782144"/>
    <w:rsid w:val="00785C86"/>
    <w:rsid w:val="00796B83"/>
    <w:rsid w:val="007A114B"/>
    <w:rsid w:val="007A3E15"/>
    <w:rsid w:val="007A4CAC"/>
    <w:rsid w:val="007A7512"/>
    <w:rsid w:val="007B1FBF"/>
    <w:rsid w:val="007B44AC"/>
    <w:rsid w:val="007B4918"/>
    <w:rsid w:val="007C46FC"/>
    <w:rsid w:val="007C58CF"/>
    <w:rsid w:val="007C65CE"/>
    <w:rsid w:val="007D39ED"/>
    <w:rsid w:val="007D4563"/>
    <w:rsid w:val="007D4637"/>
    <w:rsid w:val="007D678D"/>
    <w:rsid w:val="007E1C45"/>
    <w:rsid w:val="007E402B"/>
    <w:rsid w:val="007E5260"/>
    <w:rsid w:val="007E7DE8"/>
    <w:rsid w:val="007F0120"/>
    <w:rsid w:val="007F0B91"/>
    <w:rsid w:val="008004BD"/>
    <w:rsid w:val="00802B69"/>
    <w:rsid w:val="00811101"/>
    <w:rsid w:val="00811566"/>
    <w:rsid w:val="00815689"/>
    <w:rsid w:val="00815A96"/>
    <w:rsid w:val="00815BDB"/>
    <w:rsid w:val="008205F9"/>
    <w:rsid w:val="00820AAA"/>
    <w:rsid w:val="008216CE"/>
    <w:rsid w:val="00821C61"/>
    <w:rsid w:val="00821DC1"/>
    <w:rsid w:val="00822362"/>
    <w:rsid w:val="00825FB4"/>
    <w:rsid w:val="0083435A"/>
    <w:rsid w:val="00841F7A"/>
    <w:rsid w:val="00842C0C"/>
    <w:rsid w:val="00842E6F"/>
    <w:rsid w:val="00842FC5"/>
    <w:rsid w:val="00844638"/>
    <w:rsid w:val="00847F2C"/>
    <w:rsid w:val="0085007E"/>
    <w:rsid w:val="0085043F"/>
    <w:rsid w:val="00852E36"/>
    <w:rsid w:val="008531E2"/>
    <w:rsid w:val="0086187F"/>
    <w:rsid w:val="00866DA6"/>
    <w:rsid w:val="008766B9"/>
    <w:rsid w:val="00893F2B"/>
    <w:rsid w:val="008A0A6B"/>
    <w:rsid w:val="008A0C51"/>
    <w:rsid w:val="008A3E83"/>
    <w:rsid w:val="008A56E9"/>
    <w:rsid w:val="008B1362"/>
    <w:rsid w:val="008C09F5"/>
    <w:rsid w:val="008C1271"/>
    <w:rsid w:val="008D0B57"/>
    <w:rsid w:val="008D224A"/>
    <w:rsid w:val="008D36F2"/>
    <w:rsid w:val="008D6361"/>
    <w:rsid w:val="008E1CB0"/>
    <w:rsid w:val="008F0540"/>
    <w:rsid w:val="008F188C"/>
    <w:rsid w:val="008F1962"/>
    <w:rsid w:val="008F354A"/>
    <w:rsid w:val="008F60D2"/>
    <w:rsid w:val="008F66EE"/>
    <w:rsid w:val="00902FAB"/>
    <w:rsid w:val="00907313"/>
    <w:rsid w:val="0091171A"/>
    <w:rsid w:val="00911EEF"/>
    <w:rsid w:val="00915176"/>
    <w:rsid w:val="00915FD0"/>
    <w:rsid w:val="00917AA8"/>
    <w:rsid w:val="009262B6"/>
    <w:rsid w:val="009274EB"/>
    <w:rsid w:val="009363C3"/>
    <w:rsid w:val="00936DC0"/>
    <w:rsid w:val="00943C3A"/>
    <w:rsid w:val="00953EC3"/>
    <w:rsid w:val="0096065A"/>
    <w:rsid w:val="0096249B"/>
    <w:rsid w:val="00962925"/>
    <w:rsid w:val="00967633"/>
    <w:rsid w:val="00971559"/>
    <w:rsid w:val="00971945"/>
    <w:rsid w:val="009767A9"/>
    <w:rsid w:val="0098530E"/>
    <w:rsid w:val="00985A67"/>
    <w:rsid w:val="00990E3C"/>
    <w:rsid w:val="00991EE2"/>
    <w:rsid w:val="009A5375"/>
    <w:rsid w:val="009B5738"/>
    <w:rsid w:val="009C1AF4"/>
    <w:rsid w:val="009C200B"/>
    <w:rsid w:val="009C20C7"/>
    <w:rsid w:val="009C2DDE"/>
    <w:rsid w:val="009C6411"/>
    <w:rsid w:val="009D045A"/>
    <w:rsid w:val="009D1E23"/>
    <w:rsid w:val="009D59D7"/>
    <w:rsid w:val="009D6C69"/>
    <w:rsid w:val="009E7970"/>
    <w:rsid w:val="009F00ED"/>
    <w:rsid w:val="009F41B3"/>
    <w:rsid w:val="009F4485"/>
    <w:rsid w:val="009F6F23"/>
    <w:rsid w:val="00A11FC3"/>
    <w:rsid w:val="00A139DE"/>
    <w:rsid w:val="00A23995"/>
    <w:rsid w:val="00A26583"/>
    <w:rsid w:val="00A27B86"/>
    <w:rsid w:val="00A3161E"/>
    <w:rsid w:val="00A37582"/>
    <w:rsid w:val="00A42F72"/>
    <w:rsid w:val="00A42F85"/>
    <w:rsid w:val="00A506CA"/>
    <w:rsid w:val="00A547FE"/>
    <w:rsid w:val="00A54EF4"/>
    <w:rsid w:val="00A57C14"/>
    <w:rsid w:val="00A7272C"/>
    <w:rsid w:val="00A72930"/>
    <w:rsid w:val="00A74EE0"/>
    <w:rsid w:val="00A76E85"/>
    <w:rsid w:val="00A775A5"/>
    <w:rsid w:val="00A84DCF"/>
    <w:rsid w:val="00A90526"/>
    <w:rsid w:val="00A90F72"/>
    <w:rsid w:val="00A91981"/>
    <w:rsid w:val="00A95480"/>
    <w:rsid w:val="00AA54AD"/>
    <w:rsid w:val="00AB0945"/>
    <w:rsid w:val="00AB0A46"/>
    <w:rsid w:val="00AB4519"/>
    <w:rsid w:val="00AC3825"/>
    <w:rsid w:val="00AC53F7"/>
    <w:rsid w:val="00AC7A8D"/>
    <w:rsid w:val="00AD1B2B"/>
    <w:rsid w:val="00AD52A0"/>
    <w:rsid w:val="00AD62C2"/>
    <w:rsid w:val="00AE3476"/>
    <w:rsid w:val="00AE46B0"/>
    <w:rsid w:val="00AF3413"/>
    <w:rsid w:val="00B013E5"/>
    <w:rsid w:val="00B01DC4"/>
    <w:rsid w:val="00B11B37"/>
    <w:rsid w:val="00B1273B"/>
    <w:rsid w:val="00B12815"/>
    <w:rsid w:val="00B12A58"/>
    <w:rsid w:val="00B12AEA"/>
    <w:rsid w:val="00B152F1"/>
    <w:rsid w:val="00B22576"/>
    <w:rsid w:val="00B276C6"/>
    <w:rsid w:val="00B32D85"/>
    <w:rsid w:val="00B37DC0"/>
    <w:rsid w:val="00B405F9"/>
    <w:rsid w:val="00B42BD5"/>
    <w:rsid w:val="00B4317F"/>
    <w:rsid w:val="00B50D3D"/>
    <w:rsid w:val="00B607DF"/>
    <w:rsid w:val="00B6259D"/>
    <w:rsid w:val="00B639B5"/>
    <w:rsid w:val="00B71A80"/>
    <w:rsid w:val="00B7598F"/>
    <w:rsid w:val="00B767D9"/>
    <w:rsid w:val="00B80949"/>
    <w:rsid w:val="00B812DD"/>
    <w:rsid w:val="00B8180A"/>
    <w:rsid w:val="00B818D1"/>
    <w:rsid w:val="00B8463B"/>
    <w:rsid w:val="00B862C4"/>
    <w:rsid w:val="00B92E4A"/>
    <w:rsid w:val="00B9392A"/>
    <w:rsid w:val="00BA0E71"/>
    <w:rsid w:val="00BA350D"/>
    <w:rsid w:val="00BA6A61"/>
    <w:rsid w:val="00BB097F"/>
    <w:rsid w:val="00BB35E9"/>
    <w:rsid w:val="00BB597C"/>
    <w:rsid w:val="00BC4103"/>
    <w:rsid w:val="00BC557F"/>
    <w:rsid w:val="00BC5631"/>
    <w:rsid w:val="00BD53DC"/>
    <w:rsid w:val="00BD6B6B"/>
    <w:rsid w:val="00BE3A5B"/>
    <w:rsid w:val="00C01020"/>
    <w:rsid w:val="00C01892"/>
    <w:rsid w:val="00C033FC"/>
    <w:rsid w:val="00C036E8"/>
    <w:rsid w:val="00C10C2B"/>
    <w:rsid w:val="00C17D7D"/>
    <w:rsid w:val="00C22858"/>
    <w:rsid w:val="00C22BC7"/>
    <w:rsid w:val="00C24712"/>
    <w:rsid w:val="00C31112"/>
    <w:rsid w:val="00C41C37"/>
    <w:rsid w:val="00C41D48"/>
    <w:rsid w:val="00C42A63"/>
    <w:rsid w:val="00C457BA"/>
    <w:rsid w:val="00C53688"/>
    <w:rsid w:val="00C5414C"/>
    <w:rsid w:val="00C55A2E"/>
    <w:rsid w:val="00C62013"/>
    <w:rsid w:val="00C65044"/>
    <w:rsid w:val="00C6652A"/>
    <w:rsid w:val="00C67488"/>
    <w:rsid w:val="00C71CFC"/>
    <w:rsid w:val="00C74702"/>
    <w:rsid w:val="00C82200"/>
    <w:rsid w:val="00C84B43"/>
    <w:rsid w:val="00C962E4"/>
    <w:rsid w:val="00C96910"/>
    <w:rsid w:val="00CA3342"/>
    <w:rsid w:val="00CA4F63"/>
    <w:rsid w:val="00CA6794"/>
    <w:rsid w:val="00CC7203"/>
    <w:rsid w:val="00CD2EA2"/>
    <w:rsid w:val="00CD3C16"/>
    <w:rsid w:val="00CE07ED"/>
    <w:rsid w:val="00CE1201"/>
    <w:rsid w:val="00CE5AA3"/>
    <w:rsid w:val="00CF2A82"/>
    <w:rsid w:val="00CF6BAD"/>
    <w:rsid w:val="00D06E82"/>
    <w:rsid w:val="00D24103"/>
    <w:rsid w:val="00D35346"/>
    <w:rsid w:val="00D414C7"/>
    <w:rsid w:val="00D50B00"/>
    <w:rsid w:val="00D52133"/>
    <w:rsid w:val="00D540A7"/>
    <w:rsid w:val="00D54401"/>
    <w:rsid w:val="00D63F56"/>
    <w:rsid w:val="00D64EC2"/>
    <w:rsid w:val="00D771EC"/>
    <w:rsid w:val="00D80AA2"/>
    <w:rsid w:val="00D83B8D"/>
    <w:rsid w:val="00D871CF"/>
    <w:rsid w:val="00DA24B0"/>
    <w:rsid w:val="00DA68E7"/>
    <w:rsid w:val="00DB0352"/>
    <w:rsid w:val="00DB34F0"/>
    <w:rsid w:val="00DC1830"/>
    <w:rsid w:val="00DC38C7"/>
    <w:rsid w:val="00DC6F94"/>
    <w:rsid w:val="00DC7A91"/>
    <w:rsid w:val="00DC7E6D"/>
    <w:rsid w:val="00DD2AC0"/>
    <w:rsid w:val="00DD444E"/>
    <w:rsid w:val="00DD5B22"/>
    <w:rsid w:val="00DD6FFB"/>
    <w:rsid w:val="00DE0434"/>
    <w:rsid w:val="00DE0790"/>
    <w:rsid w:val="00DE559A"/>
    <w:rsid w:val="00DF484A"/>
    <w:rsid w:val="00DF53D9"/>
    <w:rsid w:val="00E04F6C"/>
    <w:rsid w:val="00E05512"/>
    <w:rsid w:val="00E05A5E"/>
    <w:rsid w:val="00E10976"/>
    <w:rsid w:val="00E112D7"/>
    <w:rsid w:val="00E1137E"/>
    <w:rsid w:val="00E132F0"/>
    <w:rsid w:val="00E15794"/>
    <w:rsid w:val="00E17499"/>
    <w:rsid w:val="00E20058"/>
    <w:rsid w:val="00E20A19"/>
    <w:rsid w:val="00E23F70"/>
    <w:rsid w:val="00E324C1"/>
    <w:rsid w:val="00E33935"/>
    <w:rsid w:val="00E35D1F"/>
    <w:rsid w:val="00E409ED"/>
    <w:rsid w:val="00E5057D"/>
    <w:rsid w:val="00E62C72"/>
    <w:rsid w:val="00E63FE9"/>
    <w:rsid w:val="00E76340"/>
    <w:rsid w:val="00E961A0"/>
    <w:rsid w:val="00EA366F"/>
    <w:rsid w:val="00EA5A2C"/>
    <w:rsid w:val="00EA7771"/>
    <w:rsid w:val="00EA7F30"/>
    <w:rsid w:val="00EB03D9"/>
    <w:rsid w:val="00EB415F"/>
    <w:rsid w:val="00EB44C4"/>
    <w:rsid w:val="00EB7232"/>
    <w:rsid w:val="00EB754F"/>
    <w:rsid w:val="00EB774E"/>
    <w:rsid w:val="00EC5D3B"/>
    <w:rsid w:val="00EC7EEB"/>
    <w:rsid w:val="00ED008A"/>
    <w:rsid w:val="00ED4475"/>
    <w:rsid w:val="00ED5A70"/>
    <w:rsid w:val="00EE6A8E"/>
    <w:rsid w:val="00EF244B"/>
    <w:rsid w:val="00EF270A"/>
    <w:rsid w:val="00EF3E79"/>
    <w:rsid w:val="00EF48B3"/>
    <w:rsid w:val="00EF735B"/>
    <w:rsid w:val="00EF7CB6"/>
    <w:rsid w:val="00F026E5"/>
    <w:rsid w:val="00F17B95"/>
    <w:rsid w:val="00F2059C"/>
    <w:rsid w:val="00F24C77"/>
    <w:rsid w:val="00F31BDC"/>
    <w:rsid w:val="00F37C1B"/>
    <w:rsid w:val="00F40F03"/>
    <w:rsid w:val="00F41ED4"/>
    <w:rsid w:val="00F4441B"/>
    <w:rsid w:val="00F45338"/>
    <w:rsid w:val="00F5243D"/>
    <w:rsid w:val="00F625AD"/>
    <w:rsid w:val="00F63D71"/>
    <w:rsid w:val="00F70FC2"/>
    <w:rsid w:val="00F725B0"/>
    <w:rsid w:val="00F81085"/>
    <w:rsid w:val="00F845F1"/>
    <w:rsid w:val="00F85E2D"/>
    <w:rsid w:val="00F87C16"/>
    <w:rsid w:val="00F90AC6"/>
    <w:rsid w:val="00F927D9"/>
    <w:rsid w:val="00F96C22"/>
    <w:rsid w:val="00FA5138"/>
    <w:rsid w:val="00FB268B"/>
    <w:rsid w:val="00FB3011"/>
    <w:rsid w:val="00FB31B4"/>
    <w:rsid w:val="00FB3C11"/>
    <w:rsid w:val="00FB4F0D"/>
    <w:rsid w:val="00FB5DFB"/>
    <w:rsid w:val="00FB7645"/>
    <w:rsid w:val="00FD1036"/>
    <w:rsid w:val="00FD32FA"/>
    <w:rsid w:val="00FD3881"/>
    <w:rsid w:val="00FD4143"/>
    <w:rsid w:val="00FD5257"/>
    <w:rsid w:val="00FD6502"/>
    <w:rsid w:val="00FF108C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A6174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A617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A617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A617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A617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617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6174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6174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617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A6174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0A6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A6174"/>
  </w:style>
  <w:style w:type="paragraph" w:styleId="a8">
    <w:name w:val="Body Text"/>
    <w:basedOn w:val="a"/>
    <w:rsid w:val="000A6174"/>
    <w:rPr>
      <w:sz w:val="26"/>
    </w:rPr>
  </w:style>
  <w:style w:type="paragraph" w:styleId="20">
    <w:name w:val="Body Text Indent 2"/>
    <w:basedOn w:val="a"/>
    <w:rsid w:val="000A6174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0A6174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A6174"/>
    <w:pPr>
      <w:ind w:left="360"/>
    </w:pPr>
    <w:rPr>
      <w:snapToGrid w:val="0"/>
      <w:sz w:val="24"/>
    </w:rPr>
  </w:style>
  <w:style w:type="paragraph" w:styleId="aa">
    <w:name w:val="footer"/>
    <w:basedOn w:val="a"/>
    <w:rsid w:val="000A6174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4">
    <w:name w:val="Основной текст с отступом Знак"/>
    <w:link w:val="a3"/>
    <w:rsid w:val="0023169D"/>
    <w:rPr>
      <w:sz w:val="28"/>
    </w:rPr>
  </w:style>
  <w:style w:type="character" w:customStyle="1" w:styleId="apple-style-span">
    <w:name w:val="apple-style-span"/>
    <w:basedOn w:val="a0"/>
    <w:rsid w:val="00323E2A"/>
  </w:style>
  <w:style w:type="character" w:customStyle="1" w:styleId="apple-converted-space">
    <w:name w:val="apple-converted-space"/>
    <w:basedOn w:val="a0"/>
    <w:rsid w:val="00323E2A"/>
  </w:style>
  <w:style w:type="character" w:customStyle="1" w:styleId="a6">
    <w:name w:val="Верхний колонтитул Знак"/>
    <w:basedOn w:val="a0"/>
    <w:link w:val="a5"/>
    <w:uiPriority w:val="99"/>
    <w:rsid w:val="00825FB4"/>
  </w:style>
  <w:style w:type="paragraph" w:styleId="ad">
    <w:name w:val="Balloon Text"/>
    <w:basedOn w:val="a"/>
    <w:link w:val="ae"/>
    <w:rsid w:val="00D5440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5440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5360C"/>
    <w:pPr>
      <w:ind w:left="720"/>
      <w:contextualSpacing/>
    </w:pPr>
  </w:style>
  <w:style w:type="paragraph" w:customStyle="1" w:styleId="af0">
    <w:name w:val="Код документа"/>
    <w:uiPriority w:val="99"/>
    <w:rsid w:val="00435E6C"/>
    <w:pPr>
      <w:spacing w:before="240" w:after="120" w:line="288" w:lineRule="auto"/>
      <w:jc w:val="center"/>
    </w:pPr>
    <w:rPr>
      <w:sz w:val="24"/>
      <w:szCs w:val="24"/>
      <w:lang w:eastAsia="en-US"/>
    </w:rPr>
  </w:style>
  <w:style w:type="character" w:styleId="af1">
    <w:name w:val="Hyperlink"/>
    <w:unhideWhenUsed/>
    <w:rsid w:val="00E324C1"/>
    <w:rPr>
      <w:color w:val="0000FF"/>
      <w:u w:val="single"/>
    </w:rPr>
  </w:style>
  <w:style w:type="character" w:customStyle="1" w:styleId="31">
    <w:name w:val="Основной текст с отступом 3 Знак"/>
    <w:link w:val="30"/>
    <w:rsid w:val="000E7686"/>
    <w:rPr>
      <w:sz w:val="26"/>
    </w:rPr>
  </w:style>
  <w:style w:type="character" w:styleId="af2">
    <w:name w:val="Strong"/>
    <w:uiPriority w:val="22"/>
    <w:qFormat/>
    <w:rsid w:val="00AE3476"/>
    <w:rPr>
      <w:b/>
      <w:bCs/>
    </w:rPr>
  </w:style>
  <w:style w:type="paragraph" w:styleId="21">
    <w:name w:val="Body Text 2"/>
    <w:basedOn w:val="a"/>
    <w:link w:val="22"/>
    <w:rsid w:val="00201FC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01FC2"/>
  </w:style>
  <w:style w:type="paragraph" w:styleId="af3">
    <w:name w:val="No Spacing"/>
    <w:uiPriority w:val="1"/>
    <w:qFormat/>
    <w:rsid w:val="00770E1D"/>
    <w:rPr>
      <w:rFonts w:asciiTheme="minorHAnsi" w:eastAsiaTheme="minorEastAsia" w:hAnsiTheme="minorHAnsi" w:cstheme="minorBidi"/>
      <w:sz w:val="22"/>
      <w:szCs w:val="22"/>
    </w:rPr>
  </w:style>
  <w:style w:type="character" w:customStyle="1" w:styleId="40">
    <w:name w:val="Заголовок 4 Знак"/>
    <w:basedOn w:val="a0"/>
    <w:link w:val="4"/>
    <w:locked/>
    <w:rsid w:val="00F81085"/>
    <w:rPr>
      <w:rFonts w:ascii="Arial" w:hAnsi="Arial"/>
      <w:b/>
      <w:sz w:val="24"/>
    </w:rPr>
  </w:style>
  <w:style w:type="paragraph" w:customStyle="1" w:styleId="af4">
    <w:name w:val="Подподпункт"/>
    <w:basedOn w:val="a"/>
    <w:rsid w:val="00F81085"/>
    <w:pPr>
      <w:spacing w:line="360" w:lineRule="auto"/>
      <w:jc w:val="both"/>
    </w:pPr>
    <w:rPr>
      <w:snapToGrid w:val="0"/>
      <w:sz w:val="28"/>
    </w:rPr>
  </w:style>
  <w:style w:type="paragraph" w:customStyle="1" w:styleId="10">
    <w:name w:val="Обычный1"/>
    <w:rsid w:val="00D24103"/>
    <w:pPr>
      <w:widowControl w:val="0"/>
      <w:adjustRightInd w:val="0"/>
      <w:spacing w:before="120" w:after="120" w:line="360" w:lineRule="atLeast"/>
      <w:ind w:firstLine="567"/>
      <w:jc w:val="both"/>
      <w:textAlignment w:val="baseline"/>
    </w:pPr>
    <w:rPr>
      <w:sz w:val="24"/>
    </w:rPr>
  </w:style>
  <w:style w:type="paragraph" w:customStyle="1" w:styleId="af5">
    <w:name w:val="Осн.текст МРСК"/>
    <w:basedOn w:val="a"/>
    <w:link w:val="af6"/>
    <w:qFormat/>
    <w:rsid w:val="003C757D"/>
    <w:pPr>
      <w:spacing w:after="120" w:line="276" w:lineRule="auto"/>
      <w:ind w:firstLine="567"/>
      <w:jc w:val="both"/>
    </w:pPr>
    <w:rPr>
      <w:sz w:val="28"/>
      <w:szCs w:val="28"/>
    </w:rPr>
  </w:style>
  <w:style w:type="character" w:customStyle="1" w:styleId="af6">
    <w:name w:val="Осн.текст МРСК Знак"/>
    <w:link w:val="af5"/>
    <w:rsid w:val="003C757D"/>
    <w:rPr>
      <w:sz w:val="28"/>
      <w:szCs w:val="28"/>
    </w:rPr>
  </w:style>
  <w:style w:type="paragraph" w:customStyle="1" w:styleId="ConsPlusNormal">
    <w:name w:val="ConsPlusNormal"/>
    <w:rsid w:val="003C75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A6174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A617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A617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A617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A617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617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6174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6174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617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A6174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0A6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A6174"/>
  </w:style>
  <w:style w:type="paragraph" w:styleId="a8">
    <w:name w:val="Body Text"/>
    <w:basedOn w:val="a"/>
    <w:rsid w:val="000A6174"/>
    <w:rPr>
      <w:sz w:val="26"/>
    </w:rPr>
  </w:style>
  <w:style w:type="paragraph" w:styleId="20">
    <w:name w:val="Body Text Indent 2"/>
    <w:basedOn w:val="a"/>
    <w:rsid w:val="000A6174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0A6174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A6174"/>
    <w:pPr>
      <w:ind w:left="360"/>
    </w:pPr>
    <w:rPr>
      <w:snapToGrid w:val="0"/>
      <w:sz w:val="24"/>
    </w:rPr>
  </w:style>
  <w:style w:type="paragraph" w:styleId="aa">
    <w:name w:val="footer"/>
    <w:basedOn w:val="a"/>
    <w:rsid w:val="000A6174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4">
    <w:name w:val="Основной текст с отступом Знак"/>
    <w:link w:val="a3"/>
    <w:rsid w:val="0023169D"/>
    <w:rPr>
      <w:sz w:val="28"/>
    </w:rPr>
  </w:style>
  <w:style w:type="character" w:customStyle="1" w:styleId="apple-style-span">
    <w:name w:val="apple-style-span"/>
    <w:basedOn w:val="a0"/>
    <w:rsid w:val="00323E2A"/>
  </w:style>
  <w:style w:type="character" w:customStyle="1" w:styleId="apple-converted-space">
    <w:name w:val="apple-converted-space"/>
    <w:basedOn w:val="a0"/>
    <w:rsid w:val="00323E2A"/>
  </w:style>
  <w:style w:type="character" w:customStyle="1" w:styleId="a6">
    <w:name w:val="Верхний колонтитул Знак"/>
    <w:basedOn w:val="a0"/>
    <w:link w:val="a5"/>
    <w:uiPriority w:val="99"/>
    <w:rsid w:val="00825FB4"/>
  </w:style>
  <w:style w:type="paragraph" w:styleId="ad">
    <w:name w:val="Balloon Text"/>
    <w:basedOn w:val="a"/>
    <w:link w:val="ae"/>
    <w:rsid w:val="00D5440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5440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5360C"/>
    <w:pPr>
      <w:ind w:left="720"/>
      <w:contextualSpacing/>
    </w:pPr>
  </w:style>
  <w:style w:type="paragraph" w:customStyle="1" w:styleId="af0">
    <w:name w:val="Код документа"/>
    <w:uiPriority w:val="99"/>
    <w:rsid w:val="00435E6C"/>
    <w:pPr>
      <w:spacing w:before="240" w:after="120" w:line="288" w:lineRule="auto"/>
      <w:jc w:val="center"/>
    </w:pPr>
    <w:rPr>
      <w:sz w:val="24"/>
      <w:szCs w:val="24"/>
      <w:lang w:eastAsia="en-US"/>
    </w:rPr>
  </w:style>
  <w:style w:type="character" w:styleId="af1">
    <w:name w:val="Hyperlink"/>
    <w:unhideWhenUsed/>
    <w:rsid w:val="00E324C1"/>
    <w:rPr>
      <w:color w:val="0000FF"/>
      <w:u w:val="single"/>
    </w:rPr>
  </w:style>
  <w:style w:type="character" w:customStyle="1" w:styleId="31">
    <w:name w:val="Основной текст с отступом 3 Знак"/>
    <w:link w:val="30"/>
    <w:rsid w:val="000E7686"/>
    <w:rPr>
      <w:sz w:val="26"/>
    </w:rPr>
  </w:style>
  <w:style w:type="character" w:styleId="af2">
    <w:name w:val="Strong"/>
    <w:uiPriority w:val="22"/>
    <w:qFormat/>
    <w:rsid w:val="00AE3476"/>
    <w:rPr>
      <w:b/>
      <w:bCs/>
    </w:rPr>
  </w:style>
  <w:style w:type="paragraph" w:styleId="21">
    <w:name w:val="Body Text 2"/>
    <w:basedOn w:val="a"/>
    <w:link w:val="22"/>
    <w:rsid w:val="00201FC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01FC2"/>
  </w:style>
  <w:style w:type="paragraph" w:styleId="af3">
    <w:name w:val="No Spacing"/>
    <w:uiPriority w:val="1"/>
    <w:qFormat/>
    <w:rsid w:val="00770E1D"/>
    <w:rPr>
      <w:rFonts w:asciiTheme="minorHAnsi" w:eastAsiaTheme="minorEastAsia" w:hAnsiTheme="minorHAnsi" w:cstheme="minorBidi"/>
      <w:sz w:val="22"/>
      <w:szCs w:val="22"/>
    </w:rPr>
  </w:style>
  <w:style w:type="character" w:customStyle="1" w:styleId="40">
    <w:name w:val="Заголовок 4 Знак"/>
    <w:basedOn w:val="a0"/>
    <w:link w:val="4"/>
    <w:locked/>
    <w:rsid w:val="00F81085"/>
    <w:rPr>
      <w:rFonts w:ascii="Arial" w:hAnsi="Arial"/>
      <w:b/>
      <w:sz w:val="24"/>
    </w:rPr>
  </w:style>
  <w:style w:type="paragraph" w:customStyle="1" w:styleId="af4">
    <w:name w:val="Подподпункт"/>
    <w:basedOn w:val="a"/>
    <w:rsid w:val="00F81085"/>
    <w:pPr>
      <w:spacing w:line="360" w:lineRule="auto"/>
      <w:jc w:val="both"/>
    </w:pPr>
    <w:rPr>
      <w:snapToGrid w:val="0"/>
      <w:sz w:val="28"/>
    </w:rPr>
  </w:style>
  <w:style w:type="paragraph" w:customStyle="1" w:styleId="10">
    <w:name w:val="Обычный1"/>
    <w:rsid w:val="00D24103"/>
    <w:pPr>
      <w:widowControl w:val="0"/>
      <w:adjustRightInd w:val="0"/>
      <w:spacing w:before="120" w:after="120" w:line="360" w:lineRule="atLeast"/>
      <w:ind w:firstLine="567"/>
      <w:jc w:val="both"/>
      <w:textAlignment w:val="baseline"/>
    </w:pPr>
    <w:rPr>
      <w:sz w:val="24"/>
    </w:rPr>
  </w:style>
  <w:style w:type="paragraph" w:customStyle="1" w:styleId="af5">
    <w:name w:val="Осн.текст МРСК"/>
    <w:basedOn w:val="a"/>
    <w:link w:val="af6"/>
    <w:qFormat/>
    <w:rsid w:val="003C757D"/>
    <w:pPr>
      <w:spacing w:after="120" w:line="276" w:lineRule="auto"/>
      <w:ind w:firstLine="567"/>
      <w:jc w:val="both"/>
    </w:pPr>
    <w:rPr>
      <w:sz w:val="28"/>
      <w:szCs w:val="28"/>
    </w:rPr>
  </w:style>
  <w:style w:type="character" w:customStyle="1" w:styleId="af6">
    <w:name w:val="Осн.текст МРСК Знак"/>
    <w:link w:val="af5"/>
    <w:rsid w:val="003C757D"/>
    <w:rPr>
      <w:sz w:val="28"/>
      <w:szCs w:val="28"/>
    </w:rPr>
  </w:style>
  <w:style w:type="paragraph" w:customStyle="1" w:styleId="ConsPlusNormal">
    <w:name w:val="ConsPlusNormal"/>
    <w:rsid w:val="003C75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49E05-6CAA-41DA-9CA5-4443D480C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1535</Words>
  <Characters>8752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yakunin.ma</cp:lastModifiedBy>
  <cp:revision>3</cp:revision>
  <cp:lastPrinted>2008-06-03T07:27:00Z</cp:lastPrinted>
  <dcterms:created xsi:type="dcterms:W3CDTF">2016-02-10T09:19:00Z</dcterms:created>
  <dcterms:modified xsi:type="dcterms:W3CDTF">2016-02-10T09:21:00Z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